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65" w:rsidRPr="00E24065" w:rsidRDefault="00E24065" w:rsidP="00E24065">
      <w:pPr>
        <w:spacing w:after="60" w:line="240" w:lineRule="auto"/>
        <w:rPr>
          <w:rFonts w:ascii="Times New Roman" w:eastAsia="Times New Roman" w:hAnsi="Times New Roman" w:cs="David"/>
          <w:b/>
          <w:bCs/>
          <w:sz w:val="24"/>
          <w:szCs w:val="24"/>
          <w:rtl/>
          <w:lang w:eastAsia="he-IL"/>
        </w:rPr>
      </w:pPr>
      <w:bookmarkStart w:id="0" w:name="_GoBack"/>
      <w:bookmarkEnd w:id="0"/>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ins w:id="1" w:author="Ofir Tal" w:date="2021-02-17T16:29:00Z">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ins>
      <w:del w:id="2" w:author="Ofir Tal" w:date="2021-02-17T16:29:00Z">
        <w:r w:rsidRPr="00E24065" w:rsidDel="00B53716">
          <w:rPr>
            <w:rFonts w:ascii="Times New Roman" w:eastAsia="Times New Roman" w:hAnsi="Times New Roman" w:cs="David"/>
            <w:b/>
            <w:bCs/>
            <w:sz w:val="24"/>
            <w:szCs w:val="24"/>
            <w:rtl/>
            <w:lang w:eastAsia="he-IL"/>
          </w:rPr>
          <w:tab/>
        </w:r>
        <w:r w:rsidRPr="00E24065" w:rsidDel="00B53716">
          <w:rPr>
            <w:rFonts w:ascii="Times New Roman" w:eastAsia="Times New Roman" w:hAnsi="Times New Roman" w:cs="David"/>
            <w:b/>
            <w:bCs/>
            <w:sz w:val="24"/>
            <w:szCs w:val="24"/>
            <w:rtl/>
            <w:lang w:eastAsia="he-IL"/>
          </w:rPr>
          <w:tab/>
          <w:delText xml:space="preserve">       </w:delText>
        </w:r>
      </w:del>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שמעון הכסטר</w:t>
      </w:r>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לואיז ספורטס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E24065"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בהמשך להשלמת הטיעון מטעם המשיבות ("השלמת הטיעון"), ו</w:t>
      </w:r>
      <w:r w:rsidRPr="00E24065">
        <w:rPr>
          <w:rFonts w:ascii="Times New Roman" w:eastAsia="Times New Roman" w:hAnsi="Times New Roman" w:cs="David"/>
          <w:sz w:val="24"/>
          <w:szCs w:val="24"/>
          <w:rtl/>
          <w:lang w:eastAsia="he-IL"/>
        </w:rPr>
        <w:t>להחלטת בית הדין הנכבד</w:t>
      </w:r>
      <w:r w:rsidRPr="00E24065">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E24065" w:rsidRDefault="00E24065" w:rsidP="006F6D61">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highlight w:val="green"/>
          <w:lang w:eastAsia="he-IL"/>
        </w:rPr>
      </w:pPr>
      <w:r w:rsidRPr="00E24065">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E24065">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E24065">
        <w:rPr>
          <w:rFonts w:ascii="Times New Roman" w:eastAsia="Times New Roman" w:hAnsi="Times New Roman" w:cs="David" w:hint="cs"/>
          <w:sz w:val="24"/>
          <w:szCs w:val="24"/>
          <w:rtl/>
          <w:lang w:eastAsia="he-IL"/>
        </w:rPr>
        <w:t xml:space="preserve"> בהתאם, וככל שיש שאלה שראויה לדיון,</w:t>
      </w:r>
      <w:ins w:id="3" w:author="Ofir Tal" w:date="2021-02-17T17:56:00Z">
        <w:r w:rsidR="006F6D61">
          <w:rPr>
            <w:rFonts w:ascii="Times New Roman" w:eastAsia="Times New Roman" w:hAnsi="Times New Roman" w:cs="David" w:hint="cs"/>
            <w:sz w:val="24"/>
            <w:szCs w:val="24"/>
            <w:rtl/>
            <w:lang w:eastAsia="he-IL"/>
          </w:rPr>
          <w:t xml:space="preserve"> ואף אם סבורות המשיבות שעמדתו של המערער שגויה,</w:t>
        </w:r>
      </w:ins>
      <w:r w:rsidRPr="00E24065">
        <w:rPr>
          <w:rFonts w:ascii="Times New Roman" w:eastAsia="Times New Roman" w:hAnsi="Times New Roman" w:cs="David" w:hint="cs"/>
          <w:sz w:val="24"/>
          <w:szCs w:val="24"/>
          <w:rtl/>
          <w:lang w:eastAsia="he-IL"/>
        </w:rPr>
        <w:t xml:space="preserve"> </w:t>
      </w:r>
      <w:del w:id="4" w:author="Ofir Tal" w:date="2021-02-17T16:29:00Z">
        <w:r w:rsidRPr="00E24065" w:rsidDel="00B53716">
          <w:rPr>
            <w:rFonts w:ascii="Times New Roman" w:eastAsia="Times New Roman" w:hAnsi="Times New Roman" w:cs="David" w:hint="cs"/>
            <w:sz w:val="24"/>
            <w:szCs w:val="24"/>
            <w:rtl/>
            <w:lang w:eastAsia="he-IL"/>
          </w:rPr>
          <w:delText>וככל שהתשובה עליה אינה חד-משמעית לרעתו של המערער ,</w:delText>
        </w:r>
        <w:r w:rsidRPr="00E24065" w:rsidDel="00B53716">
          <w:rPr>
            <w:rFonts w:ascii="Times New Roman" w:eastAsia="Times New Roman" w:hAnsi="Times New Roman" w:cs="David" w:hint="cs"/>
            <w:color w:val="0D0D0D" w:themeColor="text1" w:themeTint="F2"/>
            <w:sz w:val="24"/>
            <w:szCs w:val="24"/>
            <w:highlight w:val="green"/>
            <w:rtl/>
            <w:lang w:eastAsia="he-IL"/>
          </w:rPr>
          <w:delText>לא מובן לי מה פרוש "לרעת המערער</w:delText>
        </w:r>
        <w:r w:rsidRPr="00E24065" w:rsidDel="00B53716">
          <w:rPr>
            <w:rFonts w:ascii="Times New Roman" w:eastAsia="Times New Roman" w:hAnsi="Times New Roman" w:cs="David" w:hint="cs"/>
            <w:color w:val="00B0F0"/>
            <w:sz w:val="24"/>
            <w:szCs w:val="24"/>
            <w:highlight w:val="green"/>
            <w:rtl/>
            <w:lang w:eastAsia="he-IL"/>
          </w:rPr>
          <w:delText>"</w:delText>
        </w:r>
        <w:r w:rsidRPr="00E24065" w:rsidDel="00B53716">
          <w:rPr>
            <w:rFonts w:ascii="Times New Roman" w:eastAsia="Times New Roman" w:hAnsi="Times New Roman" w:cs="David" w:hint="cs"/>
            <w:color w:val="00B0F0"/>
            <w:sz w:val="24"/>
            <w:szCs w:val="24"/>
            <w:rtl/>
            <w:lang w:eastAsia="he-IL"/>
          </w:rPr>
          <w:delText xml:space="preserve"> </w:delText>
        </w:r>
      </w:del>
      <w:r w:rsidRPr="00E24065">
        <w:rPr>
          <w:rFonts w:ascii="Times New Roman" w:eastAsia="Times New Roman" w:hAnsi="Times New Roman" w:cs="David" w:hint="cs"/>
          <w:sz w:val="24"/>
          <w:szCs w:val="24"/>
          <w:rtl/>
          <w:lang w:eastAsia="he-IL"/>
        </w:rPr>
        <w:t xml:space="preserve">יש לקבל את </w:t>
      </w:r>
      <w:del w:id="5" w:author="Ofir Tal" w:date="2021-02-17T17:56:00Z">
        <w:r w:rsidRPr="00E24065" w:rsidDel="006F6D61">
          <w:rPr>
            <w:rFonts w:ascii="Times New Roman" w:eastAsia="Times New Roman" w:hAnsi="Times New Roman" w:cs="David" w:hint="cs"/>
            <w:sz w:val="24"/>
            <w:szCs w:val="24"/>
            <w:rtl/>
            <w:lang w:eastAsia="he-IL"/>
          </w:rPr>
          <w:delText xml:space="preserve">טענותיו ואת </w:delText>
        </w:r>
      </w:del>
      <w:r w:rsidRPr="00E24065">
        <w:rPr>
          <w:rFonts w:ascii="Times New Roman" w:eastAsia="Times New Roman" w:hAnsi="Times New Roman" w:cs="David" w:hint="cs"/>
          <w:sz w:val="24"/>
          <w:szCs w:val="24"/>
          <w:rtl/>
          <w:lang w:eastAsia="he-IL"/>
        </w:rPr>
        <w:t>הערעור</w:t>
      </w:r>
      <w:ins w:id="6" w:author="Ofir Tal" w:date="2021-02-17T17:56:00Z">
        <w:r w:rsidR="006F6D61">
          <w:rPr>
            <w:rFonts w:ascii="Times New Roman" w:eastAsia="Times New Roman" w:hAnsi="Times New Roman" w:cs="David" w:hint="cs"/>
            <w:sz w:val="24"/>
            <w:szCs w:val="24"/>
            <w:rtl/>
            <w:lang w:eastAsia="he-IL"/>
          </w:rPr>
          <w:t xml:space="preserve"> ולהחזיר את הדיון לבית הדין קמא</w:t>
        </w:r>
      </w:ins>
      <w:r w:rsidRPr="00E24065">
        <w:rPr>
          <w:rFonts w:ascii="Times New Roman" w:eastAsia="Times New Roman" w:hAnsi="Times New Roman" w:cs="David" w:hint="cs"/>
          <w:sz w:val="24"/>
          <w:szCs w:val="24"/>
          <w:rtl/>
          <w:lang w:eastAsia="he-IL"/>
        </w:rPr>
        <w:t xml:space="preserve">. </w:t>
      </w:r>
      <w:del w:id="7" w:author="Ofir Tal" w:date="2021-02-17T17:57:00Z">
        <w:r w:rsidRPr="00E24065" w:rsidDel="006F6D61">
          <w:rPr>
            <w:rFonts w:ascii="Times New Roman" w:eastAsia="Times New Roman" w:hAnsi="Times New Roman" w:cs="David" w:hint="cs"/>
            <w:color w:val="0D0D0D" w:themeColor="text1" w:themeTint="F2"/>
            <w:sz w:val="24"/>
            <w:szCs w:val="24"/>
            <w:highlight w:val="green"/>
            <w:rtl/>
            <w:lang w:eastAsia="he-IL"/>
          </w:rPr>
          <w:delText>לא מובן לי מדוע</w:delText>
        </w:r>
        <w:r w:rsidRPr="00E24065" w:rsidDel="006F6D61">
          <w:rPr>
            <w:rFonts w:ascii="Times New Roman" w:eastAsia="Times New Roman" w:hAnsi="Times New Roman" w:cs="David" w:hint="cs"/>
            <w:color w:val="00B0F0"/>
            <w:sz w:val="24"/>
            <w:szCs w:val="24"/>
            <w:highlight w:val="green"/>
            <w:rtl/>
            <w:lang w:eastAsia="he-IL"/>
          </w:rPr>
          <w:delText xml:space="preserve"> </w:delText>
        </w:r>
      </w:del>
      <w:ins w:id="8" w:author="Ofir Tal" w:date="2021-02-17T17:57:00Z">
        <w:r w:rsidR="006F6D61">
          <w:rPr>
            <w:rFonts w:ascii="Times New Roman" w:eastAsia="Times New Roman" w:hAnsi="Times New Roman" w:cs="David" w:hint="cs"/>
            <w:color w:val="00B0F0"/>
            <w:sz w:val="24"/>
            <w:szCs w:val="24"/>
            <w:highlight w:val="green"/>
            <w:rtl/>
            <w:lang w:eastAsia="he-IL"/>
          </w:rPr>
          <w:t xml:space="preserve"> </w:t>
        </w:r>
        <w:r w:rsidR="006F6D61" w:rsidRPr="006F6D61">
          <w:rPr>
            <w:rFonts w:ascii="Times New Roman" w:eastAsia="Times New Roman" w:hAnsi="Times New Roman" w:cs="David" w:hint="eastAsia"/>
            <w:color w:val="00B0F0"/>
            <w:sz w:val="24"/>
            <w:szCs w:val="24"/>
            <w:highlight w:val="cyan"/>
            <w:rtl/>
            <w:lang w:eastAsia="he-IL"/>
            <w:rPrChange w:id="9" w:author="Ofir Tal" w:date="2021-02-17T17:57:00Z">
              <w:rPr>
                <w:rFonts w:ascii="Times New Roman" w:eastAsia="Times New Roman" w:hAnsi="Times New Roman" w:cs="David" w:hint="eastAsia"/>
                <w:color w:val="00B0F0"/>
                <w:sz w:val="24"/>
                <w:szCs w:val="24"/>
                <w:highlight w:val="green"/>
                <w:rtl/>
                <w:lang w:eastAsia="he-IL"/>
              </w:rPr>
            </w:rPrChange>
          </w:rPr>
          <w:t>זאת</w:t>
        </w:r>
        <w:r w:rsidR="006F6D61" w:rsidRPr="006F6D61">
          <w:rPr>
            <w:rFonts w:ascii="Times New Roman" w:eastAsia="Times New Roman" w:hAnsi="Times New Roman" w:cs="David"/>
            <w:color w:val="00B0F0"/>
            <w:sz w:val="24"/>
            <w:szCs w:val="24"/>
            <w:highlight w:val="cyan"/>
            <w:rtl/>
            <w:lang w:eastAsia="he-IL"/>
            <w:rPrChange w:id="10"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1" w:author="Ofir Tal" w:date="2021-02-17T17:57:00Z">
              <w:rPr>
                <w:rFonts w:ascii="Times New Roman" w:eastAsia="Times New Roman" w:hAnsi="Times New Roman" w:cs="David" w:hint="eastAsia"/>
                <w:color w:val="00B0F0"/>
                <w:sz w:val="24"/>
                <w:szCs w:val="24"/>
                <w:highlight w:val="green"/>
                <w:rtl/>
                <w:lang w:eastAsia="he-IL"/>
              </w:rPr>
            </w:rPrChange>
          </w:rPr>
          <w:t>המסגרת</w:t>
        </w:r>
        <w:r w:rsidR="006F6D61" w:rsidRPr="006F6D61">
          <w:rPr>
            <w:rFonts w:ascii="Times New Roman" w:eastAsia="Times New Roman" w:hAnsi="Times New Roman" w:cs="David"/>
            <w:color w:val="00B0F0"/>
            <w:sz w:val="24"/>
            <w:szCs w:val="24"/>
            <w:highlight w:val="cyan"/>
            <w:rtl/>
            <w:lang w:eastAsia="he-IL"/>
            <w:rPrChange w:id="12"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3" w:author="Ofir Tal" w:date="2021-02-17T17:57:00Z">
              <w:rPr>
                <w:rFonts w:ascii="Times New Roman" w:eastAsia="Times New Roman" w:hAnsi="Times New Roman" w:cs="David" w:hint="eastAsia"/>
                <w:color w:val="00B0F0"/>
                <w:sz w:val="24"/>
                <w:szCs w:val="24"/>
                <w:highlight w:val="green"/>
                <w:rtl/>
                <w:lang w:eastAsia="he-IL"/>
              </w:rPr>
            </w:rPrChange>
          </w:rPr>
          <w:t>המשפטית</w:t>
        </w:r>
        <w:r w:rsidR="006F6D61" w:rsidRPr="006F6D61">
          <w:rPr>
            <w:rFonts w:ascii="Times New Roman" w:eastAsia="Times New Roman" w:hAnsi="Times New Roman" w:cs="David"/>
            <w:color w:val="00B0F0"/>
            <w:sz w:val="24"/>
            <w:szCs w:val="24"/>
            <w:highlight w:val="cyan"/>
            <w:rtl/>
            <w:lang w:eastAsia="he-IL"/>
            <w:rPrChange w:id="14"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5" w:author="Ofir Tal" w:date="2021-02-17T17:57:00Z">
              <w:rPr>
                <w:rFonts w:ascii="Times New Roman" w:eastAsia="Times New Roman" w:hAnsi="Times New Roman" w:cs="David" w:hint="eastAsia"/>
                <w:color w:val="00B0F0"/>
                <w:sz w:val="24"/>
                <w:szCs w:val="24"/>
                <w:highlight w:val="green"/>
                <w:rtl/>
                <w:lang w:eastAsia="he-IL"/>
              </w:rPr>
            </w:rPrChange>
          </w:rPr>
          <w:t>שאנו</w:t>
        </w:r>
        <w:r w:rsidR="006F6D61" w:rsidRPr="006F6D61">
          <w:rPr>
            <w:rFonts w:ascii="Times New Roman" w:eastAsia="Times New Roman" w:hAnsi="Times New Roman" w:cs="David"/>
            <w:color w:val="00B0F0"/>
            <w:sz w:val="24"/>
            <w:szCs w:val="24"/>
            <w:highlight w:val="cyan"/>
            <w:rtl/>
            <w:lang w:eastAsia="he-IL"/>
            <w:rPrChange w:id="16"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7" w:author="Ofir Tal" w:date="2021-02-17T17:57:00Z">
              <w:rPr>
                <w:rFonts w:ascii="Times New Roman" w:eastAsia="Times New Roman" w:hAnsi="Times New Roman" w:cs="David" w:hint="eastAsia"/>
                <w:color w:val="00B0F0"/>
                <w:sz w:val="24"/>
                <w:szCs w:val="24"/>
                <w:highlight w:val="green"/>
                <w:rtl/>
                <w:lang w:eastAsia="he-IL"/>
              </w:rPr>
            </w:rPrChange>
          </w:rPr>
          <w:t>עוסקים</w:t>
        </w:r>
        <w:r w:rsidR="006F6D61" w:rsidRPr="006F6D61">
          <w:rPr>
            <w:rFonts w:ascii="Times New Roman" w:eastAsia="Times New Roman" w:hAnsi="Times New Roman" w:cs="David"/>
            <w:color w:val="00B0F0"/>
            <w:sz w:val="24"/>
            <w:szCs w:val="24"/>
            <w:highlight w:val="cyan"/>
            <w:rtl/>
            <w:lang w:eastAsia="he-IL"/>
            <w:rPrChange w:id="18"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9" w:author="Ofir Tal" w:date="2021-02-17T17:57:00Z">
              <w:rPr>
                <w:rFonts w:ascii="Times New Roman" w:eastAsia="Times New Roman" w:hAnsi="Times New Roman" w:cs="David" w:hint="eastAsia"/>
                <w:color w:val="00B0F0"/>
                <w:sz w:val="24"/>
                <w:szCs w:val="24"/>
                <w:highlight w:val="green"/>
                <w:rtl/>
                <w:lang w:eastAsia="he-IL"/>
              </w:rPr>
            </w:rPrChange>
          </w:rPr>
          <w:t>בה</w:t>
        </w:r>
      </w:ins>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לשיטת המשיבות, הסמכות בעניין זה נתונה </w:t>
      </w:r>
      <w:proofErr w:type="spellStart"/>
      <w:r w:rsidRPr="00E24065">
        <w:rPr>
          <w:rFonts w:ascii="Times New Roman" w:eastAsia="Times New Roman" w:hAnsi="Times New Roman" w:cs="David" w:hint="cs"/>
          <w:sz w:val="24"/>
          <w:szCs w:val="24"/>
          <w:rtl/>
          <w:lang w:eastAsia="he-IL"/>
        </w:rPr>
        <w:t>למינהל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E24065">
        <w:rPr>
          <w:rFonts w:ascii="Times New Roman" w:eastAsia="Times New Roman" w:hAnsi="Times New Roman" w:cs="David" w:hint="cs"/>
          <w:sz w:val="24"/>
          <w:szCs w:val="24"/>
          <w:rtl/>
          <w:lang w:eastAsia="he-IL"/>
        </w:rPr>
        <w:t>גימלאות</w:t>
      </w:r>
      <w:proofErr w:type="spellEnd"/>
      <w:r w:rsidRPr="00E24065">
        <w:rPr>
          <w:rFonts w:ascii="Times New Roman" w:eastAsia="Times New Roman" w:hAnsi="Times New Roman" w:cs="David" w:hint="cs"/>
          <w:sz w:val="24"/>
          <w:szCs w:val="24"/>
          <w:rtl/>
          <w:lang w:eastAsia="he-IL"/>
        </w:rPr>
        <w:t xml:space="preserve">). </w:t>
      </w:r>
    </w:p>
    <w:p w:rsidR="00E24065" w:rsidRPr="00E24065" w:rsidRDefault="00E24065" w:rsidP="006F6D61">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לשיטת</w:t>
      </w:r>
      <w:ins w:id="20" w:author="Ofir Tal" w:date="2021-02-17T17:58:00Z">
        <w:r w:rsidR="006F6D61">
          <w:rPr>
            <w:rFonts w:ascii="Times New Roman" w:eastAsia="Times New Roman" w:hAnsi="Times New Roman" w:cs="David" w:hint="cs"/>
            <w:sz w:val="24"/>
            <w:szCs w:val="24"/>
            <w:rtl/>
            <w:lang w:eastAsia="he-IL"/>
          </w:rPr>
          <w:t xml:space="preserve"> </w:t>
        </w:r>
      </w:ins>
      <w:del w:id="21" w:author="Ofir Tal" w:date="2021-02-17T17:58:00Z">
        <w:r w:rsidRPr="00E24065" w:rsidDel="006F6D61">
          <w:rPr>
            <w:rFonts w:ascii="Times New Roman" w:eastAsia="Times New Roman" w:hAnsi="Times New Roman" w:cs="David" w:hint="cs"/>
            <w:sz w:val="24"/>
            <w:szCs w:val="24"/>
            <w:rtl/>
            <w:lang w:eastAsia="he-IL"/>
          </w:rPr>
          <w:delText xml:space="preserve">נו </w:delText>
        </w:r>
      </w:del>
      <w:ins w:id="22" w:author="Ofir Tal" w:date="2021-02-17T17:58:00Z">
        <w:r w:rsidR="006F6D61">
          <w:rPr>
            <w:rFonts w:ascii="Times New Roman" w:eastAsia="Times New Roman" w:hAnsi="Times New Roman" w:cs="David" w:hint="cs"/>
            <w:sz w:val="24"/>
            <w:szCs w:val="24"/>
            <w:rtl/>
            <w:lang w:eastAsia="he-IL"/>
          </w:rPr>
          <w:t>המערער</w:t>
        </w:r>
        <w:r w:rsidR="006F6D61" w:rsidRPr="00E24065">
          <w:rPr>
            <w:rFonts w:ascii="Times New Roman" w:eastAsia="Times New Roman" w:hAnsi="Times New Roman" w:cs="David" w:hint="cs"/>
            <w:sz w:val="24"/>
            <w:szCs w:val="24"/>
            <w:rtl/>
            <w:lang w:eastAsia="he-IL"/>
          </w:rPr>
          <w:t xml:space="preserve"> </w:t>
        </w:r>
      </w:ins>
      <w:r w:rsidRPr="00E24065">
        <w:rPr>
          <w:rFonts w:ascii="Times New Roman" w:eastAsia="Times New Roman" w:hAnsi="Times New Roman" w:cs="David" w:hint="cs"/>
          <w:sz w:val="24"/>
          <w:szCs w:val="24"/>
          <w:rtl/>
          <w:lang w:eastAsia="he-IL"/>
        </w:rPr>
        <w:t xml:space="preserve">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ins w:id="23" w:author="Ofir Tal" w:date="2021-02-17T17:58:00Z">
        <w:r w:rsidR="006F6D61">
          <w:rPr>
            <w:rFonts w:ascii="Times New Roman" w:eastAsia="Times New Roman" w:hAnsi="Times New Roman" w:cs="David" w:hint="cs"/>
            <w:sz w:val="24"/>
            <w:szCs w:val="24"/>
            <w:rtl/>
            <w:lang w:eastAsia="he-IL"/>
          </w:rPr>
          <w:t xml:space="preserve">כלל </w:t>
        </w:r>
      </w:ins>
      <w:r w:rsidRPr="00E24065">
        <w:rPr>
          <w:rFonts w:ascii="Times New Roman" w:eastAsia="Times New Roman" w:hAnsi="Times New Roman" w:cs="David" w:hint="cs"/>
          <w:sz w:val="24"/>
          <w:szCs w:val="24"/>
          <w:rtl/>
          <w:lang w:eastAsia="he-IL"/>
        </w:rPr>
        <w:t>לא חל כלל על המערער</w:t>
      </w:r>
      <w:ins w:id="24" w:author="Ofir Tal" w:date="2021-02-17T17:59:00Z">
        <w:r w:rsidR="006F6D61">
          <w:rPr>
            <w:rFonts w:ascii="Times New Roman" w:eastAsia="Times New Roman" w:hAnsi="Times New Roman" w:cs="David" w:hint="cs"/>
            <w:sz w:val="24"/>
            <w:szCs w:val="24"/>
            <w:rtl/>
            <w:lang w:eastAsia="he-IL"/>
          </w:rPr>
          <w:t xml:space="preserve">. </w:t>
        </w:r>
      </w:ins>
      <w:del w:id="25" w:author="Ofir Tal" w:date="2021-02-17T17:59:00Z">
        <w:r w:rsidRPr="00E24065" w:rsidDel="006F6D61">
          <w:rPr>
            <w:rFonts w:ascii="Times New Roman" w:eastAsia="Times New Roman" w:hAnsi="Times New Roman" w:cs="David" w:hint="cs"/>
            <w:sz w:val="24"/>
            <w:szCs w:val="24"/>
            <w:rtl/>
            <w:lang w:eastAsia="he-IL"/>
          </w:rPr>
          <w:delText xml:space="preserve"> אך בית הדין הנכבד העלה, </w:delText>
        </w:r>
      </w:del>
      <w:r w:rsidRPr="00E24065">
        <w:rPr>
          <w:rFonts w:ascii="Times New Roman" w:eastAsia="Times New Roman" w:hAnsi="Times New Roman" w:cs="David" w:hint="cs"/>
          <w:sz w:val="24"/>
          <w:szCs w:val="24"/>
          <w:rtl/>
          <w:lang w:eastAsia="he-IL"/>
        </w:rPr>
        <w:t xml:space="preserve">במהלך הדיון האחרון בערעור שבכותרת, </w:t>
      </w:r>
      <w:ins w:id="26" w:author="Ofir Tal" w:date="2021-02-17T17:59:00Z">
        <w:r w:rsidR="006F6D61">
          <w:rPr>
            <w:rFonts w:ascii="Times New Roman" w:eastAsia="Times New Roman" w:hAnsi="Times New Roman" w:cs="David" w:hint="cs"/>
            <w:sz w:val="24"/>
            <w:szCs w:val="24"/>
            <w:rtl/>
            <w:lang w:eastAsia="he-IL"/>
          </w:rPr>
          <w:t xml:space="preserve">בית הדין הנכבד העלה </w:t>
        </w:r>
      </w:ins>
      <w:r w:rsidRPr="00E24065">
        <w:rPr>
          <w:rFonts w:ascii="Times New Roman" w:eastAsia="Times New Roman" w:hAnsi="Times New Roman" w:cs="David" w:hint="cs"/>
          <w:sz w:val="24"/>
          <w:szCs w:val="24"/>
          <w:rtl/>
          <w:lang w:eastAsia="he-IL"/>
        </w:rPr>
        <w:t xml:space="preserve">את האפשרות שמדובר בהחלטה שניתנה על ידי נציבות שירות המדינה. בהתאם לאפשרות זאת, יכול המערער להגיש את תביעתו, נגד </w:t>
      </w:r>
      <w:ins w:id="27" w:author="Ofir Tal" w:date="2021-02-17T17:59:00Z">
        <w:r w:rsidR="006F6D61">
          <w:rPr>
            <w:rFonts w:ascii="Times New Roman" w:eastAsia="Times New Roman" w:hAnsi="Times New Roman" w:cs="David" w:hint="cs"/>
            <w:sz w:val="24"/>
            <w:szCs w:val="24"/>
            <w:rtl/>
            <w:lang w:eastAsia="he-IL"/>
          </w:rPr>
          <w:t>ש</w:t>
        </w:r>
      </w:ins>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ins w:id="28" w:author="Ofir Tal" w:date="2021-02-17T17:59:00Z">
        <w:r w:rsidR="006F6D61">
          <w:rPr>
            <w:rFonts w:ascii="Times New Roman" w:eastAsia="Times New Roman" w:hAnsi="Times New Roman" w:cs="David" w:hint="cs"/>
            <w:sz w:val="24"/>
            <w:szCs w:val="24"/>
            <w:rtl/>
            <w:lang w:eastAsia="he-IL"/>
          </w:rPr>
          <w:t xml:space="preserve"> מחודש דצמבר 2012, בו נודע למערער על ההחלטה</w:t>
        </w:r>
      </w:ins>
      <w:r w:rsidRPr="00E24065">
        <w:rPr>
          <w:rFonts w:ascii="Times New Roman" w:eastAsia="Times New Roman" w:hAnsi="Times New Roman" w:cs="David" w:hint="cs"/>
          <w:sz w:val="24"/>
          <w:szCs w:val="24"/>
          <w:rtl/>
          <w:lang w:eastAsia="he-IL"/>
        </w:rPr>
        <w:t>)</w:t>
      </w:r>
      <w:ins w:id="29" w:author="Ofir Tal" w:date="2021-02-17T18:00:00Z">
        <w:r w:rsidR="006F6D61">
          <w:rPr>
            <w:rFonts w:ascii="Times New Roman" w:eastAsia="Times New Roman" w:hAnsi="Times New Roman" w:cs="David" w:hint="cs"/>
            <w:sz w:val="24"/>
            <w:szCs w:val="24"/>
            <w:rtl/>
            <w:lang w:eastAsia="he-IL"/>
          </w:rPr>
          <w:t xml:space="preserve">. </w:t>
        </w:r>
      </w:ins>
      <w:del w:id="30" w:author="Ofir Tal" w:date="2021-02-17T17:59:00Z">
        <w:r w:rsidRPr="00E24065" w:rsidDel="006F6D61">
          <w:rPr>
            <w:rFonts w:ascii="Times New Roman" w:eastAsia="Times New Roman" w:hAnsi="Times New Roman" w:cs="David" w:hint="cs"/>
            <w:sz w:val="24"/>
            <w:szCs w:val="24"/>
            <w:rtl/>
            <w:lang w:eastAsia="he-IL"/>
          </w:rPr>
          <w:delText xml:space="preserve"> מהמועד שבו נודע למערער על החלטת הנש"מ בסוף חודש דצמבר 2012</w:delText>
        </w:r>
      </w:del>
      <w:r w:rsidRPr="00E24065">
        <w:rPr>
          <w:rFonts w:ascii="Times New Roman" w:eastAsia="Times New Roman" w:hAnsi="Times New Roman" w:cs="David" w:hint="cs"/>
          <w:sz w:val="24"/>
          <w:szCs w:val="24"/>
          <w:rtl/>
          <w:lang w:eastAsia="he-IL"/>
        </w:rPr>
        <w:t>.</w:t>
      </w:r>
    </w:p>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בין היתר בהתחשב בעובדות שלהלן: </w:t>
      </w:r>
    </w:p>
    <w:p w:rsidR="008B7788" w:rsidRPr="008B7788" w:rsidRDefault="00E24065">
      <w:pPr>
        <w:pStyle w:val="a3"/>
        <w:numPr>
          <w:ilvl w:val="0"/>
          <w:numId w:val="5"/>
        </w:numPr>
        <w:tabs>
          <w:tab w:val="left" w:pos="1124"/>
        </w:tabs>
        <w:spacing w:after="200" w:line="360" w:lineRule="auto"/>
        <w:ind w:left="1124" w:hanging="540"/>
        <w:contextualSpacing w:val="0"/>
        <w:jc w:val="both"/>
        <w:rPr>
          <w:ins w:id="31" w:author="Ofir Tal" w:date="2021-02-17T18:01:00Z"/>
          <w:rFonts w:ascii="Times New Roman" w:eastAsia="Times New Roman" w:hAnsi="Times New Roman" w:cs="David"/>
          <w:b/>
          <w:bCs/>
          <w:sz w:val="24"/>
          <w:szCs w:val="24"/>
          <w:rtl/>
          <w:lang w:eastAsia="he-IL"/>
          <w:rPrChange w:id="32" w:author="Ofir Tal" w:date="2021-02-17T18:01:00Z">
            <w:rPr>
              <w:ins w:id="33" w:author="Ofir Tal" w:date="2021-02-17T18:01:00Z"/>
              <w:rtl/>
              <w:lang w:eastAsia="he-IL"/>
            </w:rPr>
          </w:rPrChange>
        </w:rPr>
        <w:pPrChange w:id="34" w:author="Ofir Tal" w:date="2021-02-17T18:03:00Z">
          <w:pPr>
            <w:tabs>
              <w:tab w:val="left" w:pos="566"/>
            </w:tabs>
            <w:spacing w:after="200" w:line="360" w:lineRule="auto"/>
            <w:ind w:left="566"/>
            <w:jc w:val="both"/>
          </w:pPr>
        </w:pPrChange>
      </w:pPr>
      <w:del w:id="35" w:author="Ofir Tal" w:date="2021-02-17T18:01:00Z">
        <w:r w:rsidRPr="008B7788" w:rsidDel="008B7788">
          <w:rPr>
            <w:rFonts w:ascii="Times New Roman" w:eastAsia="Times New Roman" w:hAnsi="Times New Roman" w:cs="David"/>
            <w:b/>
            <w:bCs/>
            <w:sz w:val="24"/>
            <w:szCs w:val="24"/>
            <w:rtl/>
            <w:lang w:eastAsia="he-IL"/>
            <w:rPrChange w:id="36" w:author="Ofir Tal" w:date="2021-02-17T18:01:00Z">
              <w:rPr>
                <w:rtl/>
                <w:lang w:eastAsia="he-IL"/>
              </w:rPr>
            </w:rPrChange>
          </w:rPr>
          <w:delText xml:space="preserve">(1) </w:delText>
        </w:r>
      </w:del>
      <w:r w:rsidRPr="008B7788">
        <w:rPr>
          <w:rFonts w:ascii="Times New Roman" w:eastAsia="Times New Roman" w:hAnsi="Times New Roman" w:cs="David" w:hint="eastAsia"/>
          <w:b/>
          <w:bCs/>
          <w:sz w:val="24"/>
          <w:szCs w:val="24"/>
          <w:rtl/>
          <w:lang w:eastAsia="he-IL"/>
          <w:rPrChange w:id="37" w:author="Ofir Tal" w:date="2021-02-17T18:01:00Z">
            <w:rPr>
              <w:rFonts w:hint="eastAsia"/>
              <w:rtl/>
              <w:lang w:eastAsia="he-IL"/>
            </w:rPr>
          </w:rPrChange>
        </w:rPr>
        <w:t>הנציבות</w:t>
      </w:r>
      <w:r w:rsidRPr="008B7788">
        <w:rPr>
          <w:rFonts w:ascii="Times New Roman" w:eastAsia="Times New Roman" w:hAnsi="Times New Roman" w:cs="David"/>
          <w:b/>
          <w:bCs/>
          <w:sz w:val="24"/>
          <w:szCs w:val="24"/>
          <w:rtl/>
          <w:lang w:eastAsia="he-IL"/>
          <w:rPrChange w:id="38" w:author="Ofir Tal" w:date="2021-02-17T18:01:00Z">
            <w:rPr>
              <w:rtl/>
              <w:lang w:eastAsia="he-IL"/>
            </w:rPr>
          </w:rPrChange>
        </w:rPr>
        <w:t xml:space="preserve"> -</w:t>
      </w:r>
      <w:ins w:id="39" w:author="Ofir Tal" w:date="2021-02-17T18:00:00Z">
        <w:r w:rsidR="006F6D61" w:rsidRPr="008B7788">
          <w:rPr>
            <w:rFonts w:ascii="Times New Roman" w:eastAsia="Times New Roman" w:hAnsi="Times New Roman" w:cs="David"/>
            <w:b/>
            <w:bCs/>
            <w:sz w:val="24"/>
            <w:szCs w:val="24"/>
            <w:rtl/>
            <w:lang w:eastAsia="he-IL"/>
            <w:rPrChange w:id="40" w:author="Ofir Tal" w:date="2021-02-17T18:01:00Z">
              <w:rPr>
                <w:rtl/>
                <w:lang w:eastAsia="he-IL"/>
              </w:rPr>
            </w:rPrChange>
          </w:rPr>
          <w:t xml:space="preserve"> </w:t>
        </w:r>
      </w:ins>
      <w:r w:rsidRPr="008B7788">
        <w:rPr>
          <w:rFonts w:ascii="Times New Roman" w:eastAsia="Times New Roman" w:hAnsi="Times New Roman" w:cs="David" w:hint="eastAsia"/>
          <w:b/>
          <w:bCs/>
          <w:sz w:val="24"/>
          <w:szCs w:val="24"/>
          <w:rtl/>
          <w:lang w:eastAsia="he-IL"/>
          <w:rPrChange w:id="41" w:author="Ofir Tal" w:date="2021-02-17T18:01:00Z">
            <w:rPr>
              <w:rFonts w:hint="eastAsia"/>
              <w:rtl/>
              <w:lang w:eastAsia="he-IL"/>
            </w:rPr>
          </w:rPrChange>
        </w:rPr>
        <w:t>ולא</w:t>
      </w:r>
      <w:r w:rsidRPr="008B7788">
        <w:rPr>
          <w:rFonts w:ascii="Times New Roman" w:eastAsia="Times New Roman" w:hAnsi="Times New Roman" w:cs="David"/>
          <w:b/>
          <w:bCs/>
          <w:sz w:val="24"/>
          <w:szCs w:val="24"/>
          <w:rtl/>
          <w:lang w:eastAsia="he-IL"/>
          <w:rPrChange w:id="42" w:author="Ofir Tal" w:date="2021-02-17T18:01:00Z">
            <w:rPr>
              <w:rtl/>
              <w:lang w:eastAsia="he-IL"/>
            </w:rPr>
          </w:rPrChange>
        </w:rPr>
        <w:t xml:space="preserve"> הממונה על </w:t>
      </w:r>
      <w:proofErr w:type="spellStart"/>
      <w:r w:rsidRPr="008B7788">
        <w:rPr>
          <w:rFonts w:ascii="Times New Roman" w:eastAsia="Times New Roman" w:hAnsi="Times New Roman" w:cs="David" w:hint="eastAsia"/>
          <w:b/>
          <w:bCs/>
          <w:sz w:val="24"/>
          <w:szCs w:val="24"/>
          <w:rtl/>
          <w:lang w:eastAsia="he-IL"/>
          <w:rPrChange w:id="43" w:author="Ofir Tal" w:date="2021-02-17T18:01:00Z">
            <w:rPr>
              <w:rFonts w:hint="eastAsia"/>
              <w:rtl/>
              <w:lang w:eastAsia="he-IL"/>
            </w:rPr>
          </w:rPrChange>
        </w:rPr>
        <w:t>הגימלאות</w:t>
      </w:r>
      <w:proofErr w:type="spellEnd"/>
      <w:r w:rsidRPr="008B7788">
        <w:rPr>
          <w:rFonts w:ascii="Times New Roman" w:eastAsia="Times New Roman" w:hAnsi="Times New Roman" w:cs="David"/>
          <w:b/>
          <w:bCs/>
          <w:sz w:val="24"/>
          <w:szCs w:val="24"/>
          <w:rtl/>
          <w:lang w:eastAsia="he-IL"/>
          <w:rPrChange w:id="44" w:author="Ofir Tal" w:date="2021-02-17T18:01:00Z">
            <w:rPr>
              <w:rtl/>
              <w:lang w:eastAsia="he-IL"/>
            </w:rPr>
          </w:rPrChange>
        </w:rPr>
        <w:t xml:space="preserve"> </w:t>
      </w:r>
      <w:del w:id="45" w:author="Ofir Tal" w:date="2021-02-17T18:01:00Z">
        <w:r w:rsidRPr="008B7788" w:rsidDel="006F6D61">
          <w:rPr>
            <w:rFonts w:ascii="Times New Roman" w:eastAsia="Times New Roman" w:hAnsi="Times New Roman" w:cs="David"/>
            <w:b/>
            <w:bCs/>
            <w:sz w:val="24"/>
            <w:szCs w:val="24"/>
            <w:rtl/>
            <w:lang w:eastAsia="he-IL"/>
            <w:rPrChange w:id="46" w:author="Ofir Tal" w:date="2021-02-17T18:01:00Z">
              <w:rPr>
                <w:rtl/>
                <w:lang w:eastAsia="he-IL"/>
              </w:rPr>
            </w:rPrChange>
          </w:rPr>
          <w:delText>-</w:delText>
        </w:r>
      </w:del>
      <w:ins w:id="47" w:author="Ofir Tal" w:date="2021-02-17T18:01:00Z">
        <w:r w:rsidR="006F6D61" w:rsidRPr="008B7788">
          <w:rPr>
            <w:rFonts w:ascii="Times New Roman" w:eastAsia="Times New Roman" w:hAnsi="Times New Roman" w:cs="David"/>
            <w:b/>
            <w:bCs/>
            <w:sz w:val="24"/>
            <w:szCs w:val="24"/>
            <w:rtl/>
            <w:lang w:eastAsia="he-IL"/>
            <w:rPrChange w:id="48" w:author="Ofir Tal" w:date="2021-02-17T18:01:00Z">
              <w:rPr>
                <w:rtl/>
                <w:lang w:eastAsia="he-IL"/>
              </w:rPr>
            </w:rPrChange>
          </w:rPr>
          <w:t>–</w:t>
        </w:r>
      </w:ins>
      <w:r w:rsidRPr="008B7788">
        <w:rPr>
          <w:rFonts w:ascii="Times New Roman" w:eastAsia="Times New Roman" w:hAnsi="Times New Roman" w:cs="David"/>
          <w:b/>
          <w:bCs/>
          <w:sz w:val="24"/>
          <w:szCs w:val="24"/>
          <w:rtl/>
          <w:lang w:eastAsia="he-IL"/>
          <w:rPrChange w:id="49" w:author="Ofir Tal" w:date="2021-02-17T18:01:00Z">
            <w:rPr>
              <w:rtl/>
              <w:lang w:eastAsia="he-IL"/>
            </w:rPr>
          </w:rPrChange>
        </w:rPr>
        <w:t xml:space="preserve"> </w:t>
      </w:r>
      <w:ins w:id="50" w:author="Ofir Tal" w:date="2021-02-17T18:00:00Z">
        <w:r w:rsidR="006F6D61" w:rsidRPr="008B7788">
          <w:rPr>
            <w:rFonts w:ascii="Times New Roman" w:eastAsia="Times New Roman" w:hAnsi="Times New Roman" w:cs="David" w:hint="eastAsia"/>
            <w:b/>
            <w:bCs/>
            <w:sz w:val="24"/>
            <w:szCs w:val="24"/>
            <w:rtl/>
            <w:lang w:eastAsia="he-IL"/>
            <w:rPrChange w:id="51" w:author="Ofir Tal" w:date="2021-02-17T18:01:00Z">
              <w:rPr>
                <w:rFonts w:hint="eastAsia"/>
                <w:rtl/>
                <w:lang w:eastAsia="he-IL"/>
              </w:rPr>
            </w:rPrChange>
          </w:rPr>
          <w:t>ביצעה</w:t>
        </w:r>
        <w:r w:rsidR="006F6D61" w:rsidRPr="008B7788">
          <w:rPr>
            <w:rFonts w:ascii="Times New Roman" w:eastAsia="Times New Roman" w:hAnsi="Times New Roman" w:cs="David"/>
            <w:b/>
            <w:bCs/>
            <w:sz w:val="24"/>
            <w:szCs w:val="24"/>
            <w:rtl/>
            <w:lang w:eastAsia="he-IL"/>
            <w:rPrChange w:id="52" w:author="Ofir Tal" w:date="2021-02-17T18:01:00Z">
              <w:rPr>
                <w:rtl/>
                <w:lang w:eastAsia="he-IL"/>
              </w:rPr>
            </w:rPrChange>
          </w:rPr>
          <w:t xml:space="preserve"> </w:t>
        </w:r>
      </w:ins>
      <w:ins w:id="53" w:author="Ofir Tal" w:date="2021-02-17T18:01:00Z">
        <w:r w:rsidR="006F6D61" w:rsidRPr="008B7788">
          <w:rPr>
            <w:rFonts w:ascii="Times New Roman" w:eastAsia="Times New Roman" w:hAnsi="Times New Roman" w:cs="David" w:hint="eastAsia"/>
            <w:b/>
            <w:bCs/>
            <w:sz w:val="24"/>
            <w:szCs w:val="24"/>
            <w:rtl/>
            <w:lang w:eastAsia="he-IL"/>
            <w:rPrChange w:id="54" w:author="Ofir Tal" w:date="2021-02-17T18:01:00Z">
              <w:rPr>
                <w:rFonts w:hint="eastAsia"/>
                <w:rtl/>
                <w:lang w:eastAsia="he-IL"/>
              </w:rPr>
            </w:rPrChange>
          </w:rPr>
          <w:t>את</w:t>
        </w:r>
        <w:r w:rsidR="006F6D61" w:rsidRPr="008B7788">
          <w:rPr>
            <w:rFonts w:ascii="Times New Roman" w:eastAsia="Times New Roman" w:hAnsi="Times New Roman" w:cs="David"/>
            <w:b/>
            <w:bCs/>
            <w:sz w:val="24"/>
            <w:szCs w:val="24"/>
            <w:rtl/>
            <w:lang w:eastAsia="he-IL"/>
            <w:rPrChange w:id="55" w:author="Ofir Tal" w:date="2021-02-17T18:01:00Z">
              <w:rPr>
                <w:rtl/>
                <w:lang w:eastAsia="he-IL"/>
              </w:rPr>
            </w:rPrChange>
          </w:rPr>
          <w:t xml:space="preserve"> </w:t>
        </w:r>
        <w:r w:rsidR="006F6D61" w:rsidRPr="008B7788">
          <w:rPr>
            <w:rFonts w:ascii="Times New Roman" w:eastAsia="Times New Roman" w:hAnsi="Times New Roman" w:cs="David" w:hint="eastAsia"/>
            <w:b/>
            <w:bCs/>
            <w:sz w:val="24"/>
            <w:szCs w:val="24"/>
            <w:rtl/>
            <w:lang w:eastAsia="he-IL"/>
            <w:rPrChange w:id="56" w:author="Ofir Tal" w:date="2021-02-17T18:01:00Z">
              <w:rPr>
                <w:rFonts w:hint="eastAsia"/>
                <w:rtl/>
                <w:lang w:eastAsia="he-IL"/>
              </w:rPr>
            </w:rPrChange>
          </w:rPr>
          <w:t>החישוב</w:t>
        </w:r>
        <w:r w:rsidR="006F6D61" w:rsidRPr="008B7788">
          <w:rPr>
            <w:rFonts w:ascii="Times New Roman" w:eastAsia="Times New Roman" w:hAnsi="Times New Roman" w:cs="David"/>
            <w:b/>
            <w:bCs/>
            <w:sz w:val="24"/>
            <w:szCs w:val="24"/>
            <w:rtl/>
            <w:lang w:eastAsia="he-IL"/>
            <w:rPrChange w:id="57" w:author="Ofir Tal" w:date="2021-02-17T18:01:00Z">
              <w:rPr>
                <w:rtl/>
                <w:lang w:eastAsia="he-IL"/>
              </w:rPr>
            </w:rPrChange>
          </w:rPr>
          <w:t xml:space="preserve"> </w:t>
        </w:r>
        <w:r w:rsidR="006F6D61" w:rsidRPr="008B7788">
          <w:rPr>
            <w:rFonts w:ascii="Times New Roman" w:eastAsia="Times New Roman" w:hAnsi="Times New Roman" w:cs="David" w:hint="eastAsia"/>
            <w:b/>
            <w:bCs/>
            <w:sz w:val="24"/>
            <w:szCs w:val="24"/>
            <w:rtl/>
            <w:lang w:eastAsia="he-IL"/>
            <w:rPrChange w:id="58" w:author="Ofir Tal" w:date="2021-02-17T18:01:00Z">
              <w:rPr>
                <w:rFonts w:hint="eastAsia"/>
                <w:rtl/>
                <w:lang w:eastAsia="he-IL"/>
              </w:rPr>
            </w:rPrChange>
          </w:rPr>
          <w:t>בפועל</w:t>
        </w:r>
        <w:r w:rsidR="006F6D61" w:rsidRPr="008B7788">
          <w:rPr>
            <w:rFonts w:ascii="Times New Roman" w:eastAsia="Times New Roman" w:hAnsi="Times New Roman" w:cs="David"/>
            <w:b/>
            <w:bCs/>
            <w:sz w:val="24"/>
            <w:szCs w:val="24"/>
            <w:rtl/>
            <w:lang w:eastAsia="he-IL"/>
            <w:rPrChange w:id="59" w:author="Ofir Tal" w:date="2021-02-17T18:01:00Z">
              <w:rPr>
                <w:rtl/>
                <w:lang w:eastAsia="he-IL"/>
              </w:rPr>
            </w:rPrChange>
          </w:rPr>
          <w:t>;</w:t>
        </w:r>
      </w:ins>
    </w:p>
    <w:p w:rsidR="00E24065" w:rsidRPr="008B7788" w:rsidDel="008B7788" w:rsidRDefault="006F6D61">
      <w:pPr>
        <w:pStyle w:val="a3"/>
        <w:numPr>
          <w:ilvl w:val="0"/>
          <w:numId w:val="5"/>
        </w:numPr>
        <w:tabs>
          <w:tab w:val="left" w:pos="1124"/>
        </w:tabs>
        <w:spacing w:after="200" w:line="360" w:lineRule="auto"/>
        <w:ind w:left="1124" w:hanging="540"/>
        <w:contextualSpacing w:val="0"/>
        <w:jc w:val="both"/>
        <w:rPr>
          <w:del w:id="60" w:author="Ofir Tal" w:date="2021-02-17T18:01:00Z"/>
          <w:rFonts w:ascii="Times New Roman" w:eastAsia="Times New Roman" w:hAnsi="Times New Roman" w:cs="David"/>
          <w:b/>
          <w:bCs/>
          <w:sz w:val="24"/>
          <w:szCs w:val="24"/>
          <w:rtl/>
          <w:lang w:eastAsia="he-IL"/>
          <w:rPrChange w:id="61" w:author="Ofir Tal" w:date="2021-02-17T18:01:00Z">
            <w:rPr>
              <w:del w:id="62" w:author="Ofir Tal" w:date="2021-02-17T18:01:00Z"/>
              <w:rtl/>
              <w:lang w:eastAsia="he-IL"/>
            </w:rPr>
          </w:rPrChange>
        </w:rPr>
        <w:pPrChange w:id="63" w:author="Ofir Tal" w:date="2021-02-17T18:03:00Z">
          <w:pPr>
            <w:tabs>
              <w:tab w:val="left" w:pos="566"/>
            </w:tabs>
            <w:spacing w:after="200" w:line="360" w:lineRule="auto"/>
            <w:ind w:left="566"/>
            <w:jc w:val="both"/>
          </w:pPr>
        </w:pPrChange>
      </w:pPr>
      <w:ins w:id="64" w:author="Ofir Tal" w:date="2021-02-17T18:01:00Z">
        <w:r w:rsidRPr="008B7788">
          <w:rPr>
            <w:rFonts w:ascii="Times New Roman" w:eastAsia="Times New Roman" w:hAnsi="Times New Roman" w:cs="David"/>
            <w:b/>
            <w:bCs/>
            <w:sz w:val="24"/>
            <w:szCs w:val="24"/>
            <w:rtl/>
            <w:lang w:eastAsia="he-IL"/>
            <w:rPrChange w:id="65" w:author="Ofir Tal" w:date="2021-02-17T18:01:00Z">
              <w:rPr>
                <w:rtl/>
                <w:lang w:eastAsia="he-IL"/>
              </w:rPr>
            </w:rPrChange>
          </w:rPr>
          <w:lastRenderedPageBreak/>
          <w:t xml:space="preserve"> </w:t>
        </w:r>
      </w:ins>
      <w:del w:id="66" w:author="Ofir Tal" w:date="2021-02-17T18:01:00Z">
        <w:r w:rsidR="00E24065" w:rsidRPr="008B7788" w:rsidDel="006F6D61">
          <w:rPr>
            <w:rFonts w:ascii="Times New Roman" w:eastAsia="Times New Roman" w:hAnsi="Times New Roman" w:cs="David" w:hint="eastAsia"/>
            <w:b/>
            <w:bCs/>
            <w:sz w:val="24"/>
            <w:szCs w:val="24"/>
            <w:rtl/>
            <w:lang w:eastAsia="he-IL"/>
            <w:rPrChange w:id="67" w:author="Ofir Tal" w:date="2021-02-17T18:01:00Z">
              <w:rPr>
                <w:rFonts w:hint="eastAsia"/>
                <w:rtl/>
                <w:lang w:eastAsia="he-IL"/>
              </w:rPr>
            </w:rPrChange>
          </w:rPr>
          <w:delText>קבעה</w:delText>
        </w:r>
        <w:r w:rsidR="00E24065" w:rsidRPr="008B7788" w:rsidDel="006F6D61">
          <w:rPr>
            <w:rFonts w:ascii="Times New Roman" w:eastAsia="Times New Roman" w:hAnsi="Times New Roman" w:cs="David"/>
            <w:b/>
            <w:bCs/>
            <w:sz w:val="24"/>
            <w:szCs w:val="24"/>
            <w:rtl/>
            <w:lang w:eastAsia="he-IL"/>
            <w:rPrChange w:id="68" w:author="Ofir Tal" w:date="2021-02-17T18:01:00Z">
              <w:rPr>
                <w:rtl/>
                <w:lang w:eastAsia="he-IL"/>
              </w:rPr>
            </w:rPrChange>
          </w:rPr>
          <w:delText xml:space="preserve"> את המשכורת הקובעת ושיעור הגימלה </w:delText>
        </w:r>
      </w:del>
    </w:p>
    <w:p w:rsidR="00E24065" w:rsidRDefault="00E24065">
      <w:pPr>
        <w:pStyle w:val="a3"/>
        <w:numPr>
          <w:ilvl w:val="0"/>
          <w:numId w:val="5"/>
        </w:numPr>
        <w:tabs>
          <w:tab w:val="left" w:pos="1124"/>
        </w:tabs>
        <w:spacing w:after="200" w:line="360" w:lineRule="auto"/>
        <w:ind w:left="1124" w:hanging="540"/>
        <w:contextualSpacing w:val="0"/>
        <w:jc w:val="both"/>
        <w:rPr>
          <w:ins w:id="69" w:author="Ofir Tal" w:date="2021-02-17T18:03:00Z"/>
          <w:rFonts w:ascii="Times New Roman" w:eastAsia="Times New Roman" w:hAnsi="Times New Roman" w:cs="David"/>
          <w:b/>
          <w:bCs/>
          <w:sz w:val="24"/>
          <w:szCs w:val="24"/>
          <w:lang w:eastAsia="he-IL"/>
        </w:rPr>
        <w:pPrChange w:id="70" w:author="Ofir Tal" w:date="2021-02-17T18:03:00Z">
          <w:pPr>
            <w:tabs>
              <w:tab w:val="left" w:pos="566"/>
            </w:tabs>
            <w:spacing w:after="200" w:line="360" w:lineRule="auto"/>
            <w:ind w:left="566"/>
            <w:jc w:val="both"/>
          </w:pPr>
        </w:pPrChange>
      </w:pPr>
      <w:del w:id="71" w:author="Ofir Tal" w:date="2021-02-17T18:01:00Z">
        <w:r w:rsidRPr="008B7788" w:rsidDel="008B7788">
          <w:rPr>
            <w:rFonts w:ascii="Times New Roman" w:eastAsia="Times New Roman" w:hAnsi="Times New Roman" w:cs="David"/>
            <w:b/>
            <w:bCs/>
            <w:sz w:val="24"/>
            <w:szCs w:val="24"/>
            <w:rtl/>
            <w:lang w:eastAsia="he-IL"/>
            <w:rPrChange w:id="72" w:author="Ofir Tal" w:date="2021-02-17T18:01:00Z">
              <w:rPr>
                <w:rtl/>
                <w:lang w:eastAsia="he-IL"/>
              </w:rPr>
            </w:rPrChange>
          </w:rPr>
          <w:delText xml:space="preserve">(2) </w:delText>
        </w:r>
      </w:del>
      <w:r w:rsidRPr="008B7788">
        <w:rPr>
          <w:rFonts w:ascii="Times New Roman" w:eastAsia="Times New Roman" w:hAnsi="Times New Roman" w:cs="David" w:hint="eastAsia"/>
          <w:b/>
          <w:bCs/>
          <w:sz w:val="24"/>
          <w:szCs w:val="24"/>
          <w:rtl/>
          <w:lang w:eastAsia="he-IL"/>
          <w:rPrChange w:id="73" w:author="Ofir Tal" w:date="2021-02-17T18:01:00Z">
            <w:rPr>
              <w:rFonts w:hint="eastAsia"/>
              <w:rtl/>
              <w:lang w:eastAsia="he-IL"/>
            </w:rPr>
          </w:rPrChange>
        </w:rPr>
        <w:t>הנציבות</w:t>
      </w:r>
      <w:r w:rsidRPr="008B7788">
        <w:rPr>
          <w:rFonts w:ascii="Times New Roman" w:eastAsia="Times New Roman" w:hAnsi="Times New Roman" w:cs="David"/>
          <w:b/>
          <w:bCs/>
          <w:sz w:val="24"/>
          <w:szCs w:val="24"/>
          <w:rtl/>
          <w:lang w:eastAsia="he-IL"/>
          <w:rPrChange w:id="74" w:author="Ofir Tal" w:date="2021-02-17T18:01:00Z">
            <w:rPr>
              <w:rtl/>
              <w:lang w:eastAsia="he-IL"/>
            </w:rPr>
          </w:rPrChange>
        </w:rPr>
        <w:t xml:space="preserve"> הורתה לממונה על </w:t>
      </w:r>
      <w:proofErr w:type="spellStart"/>
      <w:r w:rsidRPr="008B7788">
        <w:rPr>
          <w:rFonts w:ascii="Times New Roman" w:eastAsia="Times New Roman" w:hAnsi="Times New Roman" w:cs="David" w:hint="eastAsia"/>
          <w:b/>
          <w:bCs/>
          <w:sz w:val="24"/>
          <w:szCs w:val="24"/>
          <w:rtl/>
          <w:lang w:eastAsia="he-IL"/>
          <w:rPrChange w:id="75" w:author="Ofir Tal" w:date="2021-02-17T18:01:00Z">
            <w:rPr>
              <w:rFonts w:hint="eastAsia"/>
              <w:rtl/>
              <w:lang w:eastAsia="he-IL"/>
            </w:rPr>
          </w:rPrChange>
        </w:rPr>
        <w:t>הגימלאות</w:t>
      </w:r>
      <w:proofErr w:type="spellEnd"/>
      <w:r w:rsidRPr="008B7788">
        <w:rPr>
          <w:rFonts w:ascii="Times New Roman" w:eastAsia="Times New Roman" w:hAnsi="Times New Roman" w:cs="David"/>
          <w:b/>
          <w:bCs/>
          <w:sz w:val="24"/>
          <w:szCs w:val="24"/>
          <w:rtl/>
          <w:lang w:eastAsia="he-IL"/>
          <w:rPrChange w:id="76" w:author="Ofir Tal" w:date="2021-02-17T18:01:00Z">
            <w:rPr>
              <w:rtl/>
              <w:lang w:eastAsia="he-IL"/>
            </w:rPr>
          </w:rPrChange>
        </w:rPr>
        <w:t xml:space="preserve"> כיצד לחשב את </w:t>
      </w:r>
      <w:proofErr w:type="spellStart"/>
      <w:r w:rsidRPr="008B7788">
        <w:rPr>
          <w:rFonts w:ascii="Times New Roman" w:eastAsia="Times New Roman" w:hAnsi="Times New Roman" w:cs="David" w:hint="eastAsia"/>
          <w:b/>
          <w:bCs/>
          <w:sz w:val="24"/>
          <w:szCs w:val="24"/>
          <w:rtl/>
          <w:lang w:eastAsia="he-IL"/>
          <w:rPrChange w:id="77" w:author="Ofir Tal" w:date="2021-02-17T18:01:00Z">
            <w:rPr>
              <w:rFonts w:hint="eastAsia"/>
              <w:rtl/>
              <w:lang w:eastAsia="he-IL"/>
            </w:rPr>
          </w:rPrChange>
        </w:rPr>
        <w:t>הגימלה</w:t>
      </w:r>
      <w:proofErr w:type="spellEnd"/>
      <w:r w:rsidRPr="008B7788">
        <w:rPr>
          <w:rFonts w:ascii="Times New Roman" w:eastAsia="Times New Roman" w:hAnsi="Times New Roman" w:cs="David"/>
          <w:b/>
          <w:bCs/>
          <w:sz w:val="24"/>
          <w:szCs w:val="24"/>
          <w:rtl/>
          <w:lang w:eastAsia="he-IL"/>
          <w:rPrChange w:id="78" w:author="Ofir Tal" w:date="2021-02-17T18:01:00Z">
            <w:rPr>
              <w:rtl/>
              <w:lang w:eastAsia="he-IL"/>
            </w:rPr>
          </w:rPrChange>
        </w:rPr>
        <w:t xml:space="preserve">; </w:t>
      </w:r>
    </w:p>
    <w:p w:rsidR="008B7788" w:rsidRPr="008B7788" w:rsidRDefault="008B7788">
      <w:pPr>
        <w:pStyle w:val="a3"/>
        <w:numPr>
          <w:ilvl w:val="0"/>
          <w:numId w:val="5"/>
        </w:numPr>
        <w:tabs>
          <w:tab w:val="left" w:pos="1124"/>
        </w:tabs>
        <w:spacing w:after="200" w:line="360" w:lineRule="auto"/>
        <w:ind w:left="1124" w:hanging="540"/>
        <w:contextualSpacing w:val="0"/>
        <w:jc w:val="both"/>
        <w:rPr>
          <w:ins w:id="79" w:author="Ofir Tal" w:date="2021-02-17T18:05:00Z"/>
          <w:rFonts w:ascii="Times New Roman" w:eastAsia="Times New Roman" w:hAnsi="Times New Roman" w:cs="David"/>
          <w:sz w:val="24"/>
          <w:szCs w:val="24"/>
          <w:rtl/>
          <w:lang w:eastAsia="he-IL"/>
          <w:rPrChange w:id="80" w:author="Ofir Tal" w:date="2021-02-17T18:05:00Z">
            <w:rPr>
              <w:ins w:id="81" w:author="Ofir Tal" w:date="2021-02-17T18:05:00Z"/>
              <w:rFonts w:ascii="Times New Roman" w:eastAsia="Times New Roman" w:hAnsi="Times New Roman" w:cs="David"/>
              <w:b/>
              <w:bCs/>
              <w:sz w:val="24"/>
              <w:szCs w:val="24"/>
              <w:rtl/>
              <w:lang w:eastAsia="he-IL"/>
            </w:rPr>
          </w:rPrChange>
        </w:rPr>
        <w:pPrChange w:id="82" w:author="Ofir Tal" w:date="2021-02-17T18:04:00Z">
          <w:pPr>
            <w:tabs>
              <w:tab w:val="left" w:pos="566"/>
            </w:tabs>
            <w:spacing w:after="200" w:line="360" w:lineRule="auto"/>
            <w:ind w:left="566"/>
            <w:jc w:val="both"/>
          </w:pPr>
        </w:pPrChange>
      </w:pPr>
      <w:ins w:id="83" w:author="Ofir Tal" w:date="2021-02-17T18:05:00Z">
        <w:r w:rsidRPr="00674E07">
          <w:rPr>
            <w:rFonts w:ascii="Times New Roman" w:eastAsia="Times New Roman" w:hAnsi="Times New Roman" w:cs="David" w:hint="cs"/>
            <w:b/>
            <w:bCs/>
            <w:sz w:val="24"/>
            <w:szCs w:val="24"/>
            <w:rtl/>
            <w:lang w:eastAsia="he-IL"/>
          </w:rPr>
          <w:t xml:space="preserve">כאשר המערער פנה </w:t>
        </w:r>
        <w:proofErr w:type="spellStart"/>
        <w:r w:rsidRPr="00674E07">
          <w:rPr>
            <w:rFonts w:ascii="Times New Roman" w:eastAsia="Times New Roman" w:hAnsi="Times New Roman" w:cs="David" w:hint="cs"/>
            <w:b/>
            <w:bCs/>
            <w:sz w:val="24"/>
            <w:szCs w:val="24"/>
            <w:rtl/>
            <w:lang w:eastAsia="he-IL"/>
          </w:rPr>
          <w:t>למינהל</w:t>
        </w:r>
        <w:proofErr w:type="spellEnd"/>
        <w:r w:rsidRPr="00674E07">
          <w:rPr>
            <w:rFonts w:ascii="Times New Roman" w:eastAsia="Times New Roman" w:hAnsi="Times New Roman" w:cs="David" w:hint="cs"/>
            <w:b/>
            <w:bCs/>
            <w:sz w:val="24"/>
            <w:szCs w:val="24"/>
            <w:rtl/>
            <w:lang w:eastAsia="he-IL"/>
          </w:rPr>
          <w:t xml:space="preserve"> </w:t>
        </w:r>
        <w:proofErr w:type="spellStart"/>
        <w:r>
          <w:rPr>
            <w:rFonts w:ascii="Times New Roman" w:eastAsia="Times New Roman" w:hAnsi="Times New Roman" w:cs="David" w:hint="cs"/>
            <w:b/>
            <w:bCs/>
            <w:sz w:val="24"/>
            <w:szCs w:val="24"/>
            <w:rtl/>
            <w:lang w:eastAsia="he-IL"/>
          </w:rPr>
          <w:t>הגימלאות</w:t>
        </w:r>
        <w:proofErr w:type="spellEnd"/>
        <w:r>
          <w:rPr>
            <w:rFonts w:ascii="Times New Roman" w:eastAsia="Times New Roman" w:hAnsi="Times New Roman" w:cs="David" w:hint="cs"/>
            <w:b/>
            <w:bCs/>
            <w:sz w:val="24"/>
            <w:szCs w:val="24"/>
            <w:rtl/>
            <w:lang w:eastAsia="he-IL"/>
          </w:rPr>
          <w:t xml:space="preserve"> </w:t>
        </w:r>
        <w:r w:rsidRPr="00674E07">
          <w:rPr>
            <w:rFonts w:ascii="Times New Roman" w:eastAsia="Times New Roman" w:hAnsi="Times New Roman" w:cs="David" w:hint="cs"/>
            <w:b/>
            <w:bCs/>
            <w:sz w:val="24"/>
            <w:szCs w:val="24"/>
            <w:rtl/>
            <w:lang w:eastAsia="he-IL"/>
          </w:rPr>
          <w:t xml:space="preserve">בטענות על דרך חישוב </w:t>
        </w:r>
        <w:proofErr w:type="spellStart"/>
        <w:r w:rsidRPr="00674E07">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xml:space="preserve">, הממונה </w:t>
        </w:r>
        <w:proofErr w:type="spellStart"/>
        <w:r>
          <w:rPr>
            <w:rFonts w:ascii="Times New Roman" w:eastAsia="Times New Roman" w:hAnsi="Times New Roman" w:cs="David" w:hint="cs"/>
            <w:b/>
            <w:bCs/>
            <w:sz w:val="24"/>
            <w:szCs w:val="24"/>
            <w:rtl/>
            <w:lang w:eastAsia="he-IL"/>
          </w:rPr>
          <w:t>ב</w:t>
        </w:r>
      </w:ins>
      <w:ins w:id="84" w:author="Ofir Tal" w:date="2021-02-17T18:02:00Z">
        <w:r w:rsidRPr="008B7788">
          <w:rPr>
            <w:rFonts w:ascii="Times New Roman" w:eastAsia="Times New Roman" w:hAnsi="Times New Roman" w:cs="David" w:hint="eastAsia"/>
            <w:b/>
            <w:bCs/>
            <w:sz w:val="24"/>
            <w:szCs w:val="24"/>
            <w:rtl/>
            <w:lang w:eastAsia="he-IL"/>
            <w:rPrChange w:id="85" w:author="Ofir Tal" w:date="2021-02-17T18:03:00Z">
              <w:rPr>
                <w:rFonts w:cs="David" w:hint="eastAsia"/>
                <w:b/>
                <w:bCs/>
                <w:rtl/>
              </w:rPr>
            </w:rPrChange>
          </w:rPr>
          <w:t>מינהל</w:t>
        </w:r>
        <w:proofErr w:type="spellEnd"/>
        <w:r w:rsidRPr="008B7788">
          <w:rPr>
            <w:rFonts w:ascii="Times New Roman" w:eastAsia="Times New Roman" w:hAnsi="Times New Roman" w:cs="David"/>
            <w:b/>
            <w:bCs/>
            <w:sz w:val="24"/>
            <w:szCs w:val="24"/>
            <w:rtl/>
            <w:lang w:eastAsia="he-IL"/>
            <w:rPrChange w:id="86" w:author="Ofir Tal" w:date="2021-02-17T18:03:00Z">
              <w:rPr>
                <w:rFonts w:cs="David"/>
                <w:b/>
                <w:bCs/>
                <w:rtl/>
              </w:rPr>
            </w:rPrChange>
          </w:rPr>
          <w:t xml:space="preserve"> </w:t>
        </w:r>
      </w:ins>
      <w:ins w:id="87" w:author="Ofir Tal" w:date="2021-02-17T18:05:00Z">
        <w:r>
          <w:rPr>
            <w:rFonts w:ascii="Times New Roman" w:eastAsia="Times New Roman" w:hAnsi="Times New Roman" w:cs="David" w:hint="cs"/>
            <w:b/>
            <w:bCs/>
            <w:sz w:val="24"/>
            <w:szCs w:val="24"/>
            <w:rtl/>
            <w:lang w:eastAsia="he-IL"/>
          </w:rPr>
          <w:t>הפנתה</w:t>
        </w:r>
      </w:ins>
      <w:ins w:id="88" w:author="Ofir Tal" w:date="2021-02-17T18:02:00Z">
        <w:r w:rsidRPr="008B7788">
          <w:rPr>
            <w:rFonts w:ascii="Times New Roman" w:eastAsia="Times New Roman" w:hAnsi="Times New Roman" w:cs="David"/>
            <w:b/>
            <w:bCs/>
            <w:sz w:val="24"/>
            <w:szCs w:val="24"/>
            <w:rtl/>
            <w:lang w:eastAsia="he-IL"/>
            <w:rPrChange w:id="89" w:author="Ofir Tal" w:date="2021-02-17T18:03:00Z">
              <w:rPr>
                <w:rFonts w:cs="David"/>
                <w:b/>
                <w:bCs/>
                <w:rtl/>
              </w:rPr>
            </w:rPrChange>
          </w:rPr>
          <w:t xml:space="preserve"> את המערער לנציבות שירות המדינה</w:t>
        </w:r>
      </w:ins>
      <w:ins w:id="90" w:author="Ofir Tal" w:date="2021-02-17T18:03:00Z">
        <w:r>
          <w:rPr>
            <w:rFonts w:ascii="Times New Roman" w:eastAsia="Times New Roman" w:hAnsi="Times New Roman" w:cs="David" w:hint="cs"/>
            <w:b/>
            <w:bCs/>
            <w:sz w:val="24"/>
            <w:szCs w:val="24"/>
            <w:rtl/>
            <w:lang w:eastAsia="he-IL"/>
          </w:rPr>
          <w:t>.</w:t>
        </w:r>
      </w:ins>
      <w:ins w:id="91" w:author="Ofir Tal" w:date="2021-02-17T18:02:00Z">
        <w:r w:rsidRPr="002B2049">
          <w:rPr>
            <w:rFonts w:ascii="Times New Roman" w:eastAsia="Times New Roman" w:hAnsi="Times New Roman" w:cs="David" w:hint="cs"/>
            <w:b/>
            <w:bCs/>
            <w:sz w:val="24"/>
            <w:szCs w:val="24"/>
            <w:rtl/>
            <w:lang w:eastAsia="he-IL"/>
          </w:rPr>
          <w:t xml:space="preserve"> </w:t>
        </w:r>
      </w:ins>
    </w:p>
    <w:p w:rsidR="008B7788" w:rsidRPr="008B7788" w:rsidDel="008B7788" w:rsidRDefault="008B7788">
      <w:pPr>
        <w:pStyle w:val="a3"/>
        <w:tabs>
          <w:tab w:val="left" w:pos="1124"/>
        </w:tabs>
        <w:spacing w:after="200" w:line="360" w:lineRule="auto"/>
        <w:ind w:left="1124"/>
        <w:contextualSpacing w:val="0"/>
        <w:jc w:val="both"/>
        <w:rPr>
          <w:del w:id="92" w:author="Ofir Tal" w:date="2021-02-17T18:02:00Z"/>
          <w:rFonts w:ascii="Times New Roman" w:eastAsia="Times New Roman" w:hAnsi="Times New Roman" w:cs="David"/>
          <w:sz w:val="24"/>
          <w:szCs w:val="24"/>
          <w:rtl/>
          <w:lang w:eastAsia="he-IL"/>
          <w:rPrChange w:id="93" w:author="Ofir Tal" w:date="2021-02-17T18:03:00Z">
            <w:rPr>
              <w:del w:id="94" w:author="Ofir Tal" w:date="2021-02-17T18:02:00Z"/>
              <w:rFonts w:ascii="Times New Roman" w:eastAsia="Times New Roman" w:hAnsi="Times New Roman" w:cs="David"/>
              <w:b/>
              <w:bCs/>
              <w:sz w:val="24"/>
              <w:szCs w:val="24"/>
              <w:rtl/>
              <w:lang w:eastAsia="he-IL"/>
            </w:rPr>
          </w:rPrChange>
        </w:rPr>
        <w:pPrChange w:id="95" w:author="Ofir Tal" w:date="2021-02-17T18:05:00Z">
          <w:pPr>
            <w:tabs>
              <w:tab w:val="left" w:pos="566"/>
            </w:tabs>
            <w:spacing w:after="200" w:line="360" w:lineRule="auto"/>
            <w:ind w:left="566"/>
            <w:jc w:val="both"/>
          </w:pPr>
        </w:pPrChange>
      </w:pPr>
      <w:ins w:id="96" w:author="Ofir Tal" w:date="2021-02-17T18:03:00Z">
        <w:r w:rsidRPr="008B7788">
          <w:rPr>
            <w:rFonts w:ascii="Times New Roman" w:eastAsia="Times New Roman" w:hAnsi="Times New Roman" w:cs="David" w:hint="eastAsia"/>
            <w:sz w:val="24"/>
            <w:szCs w:val="24"/>
            <w:rtl/>
            <w:lang w:eastAsia="he-IL"/>
            <w:rPrChange w:id="97" w:author="Ofir Tal" w:date="2021-02-17T18:03:00Z">
              <w:rPr>
                <w:rFonts w:ascii="Times New Roman" w:eastAsia="Times New Roman" w:hAnsi="Times New Roman" w:cs="David" w:hint="eastAsia"/>
                <w:b/>
                <w:bCs/>
                <w:sz w:val="24"/>
                <w:szCs w:val="24"/>
                <w:rtl/>
                <w:lang w:eastAsia="he-IL"/>
              </w:rPr>
            </w:rPrChange>
          </w:rPr>
          <w:t>למעשה</w:t>
        </w:r>
        <w:r w:rsidRPr="008B7788">
          <w:rPr>
            <w:rFonts w:ascii="Times New Roman" w:eastAsia="Times New Roman" w:hAnsi="Times New Roman" w:cs="David"/>
            <w:sz w:val="24"/>
            <w:szCs w:val="24"/>
            <w:rtl/>
            <w:lang w:eastAsia="he-IL"/>
            <w:rPrChange w:id="98" w:author="Ofir Tal" w:date="2021-02-17T18:03:00Z">
              <w:rPr>
                <w:rFonts w:ascii="Times New Roman" w:eastAsia="Times New Roman" w:hAnsi="Times New Roman" w:cs="David"/>
                <w:b/>
                <w:bCs/>
                <w:sz w:val="24"/>
                <w:szCs w:val="24"/>
                <w:rtl/>
                <w:lang w:eastAsia="he-IL"/>
              </w:rPr>
            </w:rPrChange>
          </w:rPr>
          <w:t xml:space="preserve">, </w:t>
        </w:r>
      </w:ins>
    </w:p>
    <w:p w:rsidR="00E24065" w:rsidRPr="008B7788" w:rsidRDefault="00E24065">
      <w:pPr>
        <w:pStyle w:val="a3"/>
        <w:tabs>
          <w:tab w:val="left" w:pos="1124"/>
        </w:tabs>
        <w:spacing w:after="200" w:line="360" w:lineRule="auto"/>
        <w:ind w:left="1124"/>
        <w:contextualSpacing w:val="0"/>
        <w:jc w:val="both"/>
        <w:rPr>
          <w:rFonts w:ascii="Times New Roman" w:eastAsia="Times New Roman" w:hAnsi="Times New Roman" w:cs="David"/>
          <w:sz w:val="24"/>
          <w:szCs w:val="24"/>
          <w:rtl/>
          <w:lang w:eastAsia="he-IL"/>
          <w:rPrChange w:id="99" w:author="Ofir Tal" w:date="2021-02-17T18:03:00Z">
            <w:rPr>
              <w:rtl/>
              <w:lang w:eastAsia="he-IL"/>
            </w:rPr>
          </w:rPrChange>
        </w:rPr>
        <w:pPrChange w:id="100" w:author="Ofir Tal" w:date="2021-02-17T18:05:00Z">
          <w:pPr>
            <w:tabs>
              <w:tab w:val="left" w:pos="566"/>
            </w:tabs>
            <w:spacing w:after="200" w:line="360" w:lineRule="auto"/>
            <w:ind w:left="566"/>
            <w:jc w:val="both"/>
          </w:pPr>
        </w:pPrChange>
      </w:pPr>
      <w:del w:id="101" w:author="Ofir Tal" w:date="2021-02-17T18:02:00Z">
        <w:r w:rsidRPr="008B7788" w:rsidDel="008B7788">
          <w:rPr>
            <w:rFonts w:ascii="Times New Roman" w:eastAsia="Times New Roman" w:hAnsi="Times New Roman" w:cs="David"/>
            <w:sz w:val="24"/>
            <w:szCs w:val="24"/>
            <w:rtl/>
            <w:lang w:eastAsia="he-IL"/>
            <w:rPrChange w:id="102" w:author="Ofir Tal" w:date="2021-02-17T18:03:00Z">
              <w:rPr>
                <w:rtl/>
                <w:lang w:eastAsia="he-IL"/>
              </w:rPr>
            </w:rPrChange>
          </w:rPr>
          <w:delText xml:space="preserve">(3)   </w:delText>
        </w:r>
      </w:del>
      <w:r w:rsidRPr="008B7788">
        <w:rPr>
          <w:rFonts w:ascii="Times New Roman" w:eastAsia="Times New Roman" w:hAnsi="Times New Roman" w:cs="David" w:hint="eastAsia"/>
          <w:sz w:val="24"/>
          <w:szCs w:val="24"/>
          <w:rtl/>
          <w:lang w:eastAsia="he-IL"/>
          <w:rPrChange w:id="103" w:author="Ofir Tal" w:date="2021-02-17T18:03:00Z">
            <w:rPr>
              <w:rFonts w:hint="eastAsia"/>
              <w:rtl/>
              <w:lang w:eastAsia="he-IL"/>
            </w:rPr>
          </w:rPrChange>
        </w:rPr>
        <w:t>הממונה</w:t>
      </w:r>
      <w:r w:rsidRPr="008B7788">
        <w:rPr>
          <w:rFonts w:ascii="Times New Roman" w:eastAsia="Times New Roman" w:hAnsi="Times New Roman" w:cs="David"/>
          <w:sz w:val="24"/>
          <w:szCs w:val="24"/>
          <w:rtl/>
          <w:lang w:eastAsia="he-IL"/>
          <w:rPrChange w:id="104" w:author="Ofir Tal" w:date="2021-02-17T18:03:00Z">
            <w:rPr>
              <w:rtl/>
              <w:lang w:eastAsia="he-IL"/>
            </w:rPr>
          </w:rPrChange>
        </w:rPr>
        <w:t xml:space="preserve"> על </w:t>
      </w:r>
      <w:proofErr w:type="spellStart"/>
      <w:r w:rsidRPr="008B7788">
        <w:rPr>
          <w:rFonts w:ascii="Times New Roman" w:eastAsia="Times New Roman" w:hAnsi="Times New Roman" w:cs="David" w:hint="eastAsia"/>
          <w:sz w:val="24"/>
          <w:szCs w:val="24"/>
          <w:rtl/>
          <w:lang w:eastAsia="he-IL"/>
          <w:rPrChange w:id="105" w:author="Ofir Tal" w:date="2021-02-17T18:03:00Z">
            <w:rPr>
              <w:rFonts w:hint="eastAsia"/>
              <w:rtl/>
              <w:lang w:eastAsia="he-IL"/>
            </w:rPr>
          </w:rPrChange>
        </w:rPr>
        <w:t>הגימלאות</w:t>
      </w:r>
      <w:proofErr w:type="spellEnd"/>
      <w:del w:id="106" w:author="Ofir Tal" w:date="2021-02-17T18:03:00Z">
        <w:r w:rsidRPr="008B7788" w:rsidDel="008B7788">
          <w:rPr>
            <w:rFonts w:ascii="Times New Roman" w:eastAsia="Times New Roman" w:hAnsi="Times New Roman" w:cs="David"/>
            <w:sz w:val="24"/>
            <w:szCs w:val="24"/>
            <w:rtl/>
            <w:lang w:eastAsia="he-IL"/>
            <w:rPrChange w:id="107" w:author="Ofir Tal" w:date="2021-02-17T18:03:00Z">
              <w:rPr>
                <w:rtl/>
                <w:lang w:eastAsia="he-IL"/>
              </w:rPr>
            </w:rPrChange>
          </w:rPr>
          <w:delText>,</w:delText>
        </w:r>
      </w:del>
      <w:r w:rsidRPr="008B7788">
        <w:rPr>
          <w:rFonts w:ascii="Times New Roman" w:eastAsia="Times New Roman" w:hAnsi="Times New Roman" w:cs="David"/>
          <w:sz w:val="24"/>
          <w:szCs w:val="24"/>
          <w:rtl/>
          <w:lang w:eastAsia="he-IL"/>
          <w:rPrChange w:id="108" w:author="Ofir Tal" w:date="2021-02-17T18:03:00Z">
            <w:rPr>
              <w:rtl/>
              <w:lang w:eastAsia="he-IL"/>
            </w:rPr>
          </w:rPrChange>
        </w:rPr>
        <w:t xml:space="preserve"> הבהירה למערער כי היא לא יכולה לסטות מהנחיות שניתנו לה אישית במכתב</w:t>
      </w:r>
      <w:ins w:id="109" w:author="Ofir Tal" w:date="2021-02-17T18:04:00Z">
        <w:r w:rsidR="008B7788">
          <w:rPr>
            <w:rFonts w:ascii="Times New Roman" w:eastAsia="Times New Roman" w:hAnsi="Times New Roman" w:cs="David" w:hint="cs"/>
            <w:sz w:val="24"/>
            <w:szCs w:val="24"/>
            <w:rtl/>
            <w:lang w:eastAsia="he-IL"/>
          </w:rPr>
          <w:t>ו של</w:t>
        </w:r>
      </w:ins>
      <w:r w:rsidRPr="008B7788">
        <w:rPr>
          <w:rFonts w:ascii="Times New Roman" w:eastAsia="Times New Roman" w:hAnsi="Times New Roman" w:cs="David"/>
          <w:sz w:val="24"/>
          <w:szCs w:val="24"/>
          <w:rtl/>
          <w:lang w:eastAsia="he-IL"/>
          <w:rPrChange w:id="110" w:author="Ofir Tal" w:date="2021-02-17T18:03:00Z">
            <w:rPr>
              <w:rtl/>
              <w:lang w:eastAsia="he-IL"/>
            </w:rPr>
          </w:rPrChange>
        </w:rPr>
        <w:t xml:space="preserve"> </w:t>
      </w:r>
      <w:del w:id="111" w:author="Ofir Tal" w:date="2021-02-17T18:04:00Z">
        <w:r w:rsidRPr="008B7788" w:rsidDel="008B7788">
          <w:rPr>
            <w:rFonts w:ascii="Times New Roman" w:eastAsia="Times New Roman" w:hAnsi="Times New Roman" w:cs="David" w:hint="eastAsia"/>
            <w:sz w:val="24"/>
            <w:szCs w:val="24"/>
            <w:rtl/>
            <w:lang w:eastAsia="he-IL"/>
            <w:rPrChange w:id="112" w:author="Ofir Tal" w:date="2021-02-17T18:03:00Z">
              <w:rPr>
                <w:rFonts w:hint="eastAsia"/>
                <w:rtl/>
                <w:lang w:eastAsia="he-IL"/>
              </w:rPr>
            </w:rPrChange>
          </w:rPr>
          <w:delText>מר</w:delText>
        </w:r>
        <w:r w:rsidRPr="008B7788" w:rsidDel="008B7788">
          <w:rPr>
            <w:rFonts w:ascii="Times New Roman" w:eastAsia="Times New Roman" w:hAnsi="Times New Roman" w:cs="David"/>
            <w:sz w:val="24"/>
            <w:szCs w:val="24"/>
            <w:rtl/>
            <w:lang w:eastAsia="he-IL"/>
            <w:rPrChange w:id="113" w:author="Ofir Tal" w:date="2021-02-17T18:03:00Z">
              <w:rPr>
                <w:rtl/>
                <w:lang w:eastAsia="he-IL"/>
              </w:rPr>
            </w:rPrChange>
          </w:rPr>
          <w:delText xml:space="preserve"> מ. אהרונוב </w:delText>
        </w:r>
      </w:del>
      <w:r w:rsidRPr="008B7788">
        <w:rPr>
          <w:rFonts w:ascii="Times New Roman" w:eastAsia="Times New Roman" w:hAnsi="Times New Roman" w:cs="David" w:hint="eastAsia"/>
          <w:sz w:val="24"/>
          <w:szCs w:val="24"/>
          <w:rtl/>
          <w:lang w:eastAsia="he-IL"/>
          <w:rPrChange w:id="114" w:author="Ofir Tal" w:date="2021-02-17T18:03:00Z">
            <w:rPr>
              <w:rFonts w:hint="eastAsia"/>
              <w:rtl/>
              <w:lang w:eastAsia="he-IL"/>
            </w:rPr>
          </w:rPrChange>
        </w:rPr>
        <w:t>סגן</w:t>
      </w:r>
      <w:r w:rsidRPr="008B7788">
        <w:rPr>
          <w:rFonts w:ascii="Times New Roman" w:eastAsia="Times New Roman" w:hAnsi="Times New Roman" w:cs="David"/>
          <w:sz w:val="24"/>
          <w:szCs w:val="24"/>
          <w:rtl/>
          <w:lang w:eastAsia="he-IL"/>
          <w:rPrChange w:id="115" w:author="Ofir Tal" w:date="2021-02-17T18:03:00Z">
            <w:rPr>
              <w:rtl/>
              <w:lang w:eastAsia="he-IL"/>
            </w:rPr>
          </w:rPrChange>
        </w:rPr>
        <w:t xml:space="preserve"> נציב שרות המדינה </w:t>
      </w:r>
      <w:del w:id="116" w:author="Ofir Tal" w:date="2021-02-17T18:04:00Z">
        <w:r w:rsidRPr="008B7788" w:rsidDel="008B7788">
          <w:rPr>
            <w:rFonts w:ascii="Times New Roman" w:eastAsia="Times New Roman" w:hAnsi="Times New Roman" w:cs="David" w:hint="eastAsia"/>
            <w:sz w:val="24"/>
            <w:szCs w:val="24"/>
            <w:rtl/>
            <w:lang w:eastAsia="he-IL"/>
            <w:rPrChange w:id="117" w:author="Ofir Tal" w:date="2021-02-17T18:03:00Z">
              <w:rPr>
                <w:rFonts w:hint="eastAsia"/>
                <w:rtl/>
                <w:lang w:eastAsia="he-IL"/>
              </w:rPr>
            </w:rPrChange>
          </w:rPr>
          <w:delText>אליה</w:delText>
        </w:r>
        <w:r w:rsidRPr="008B7788" w:rsidDel="008B7788">
          <w:rPr>
            <w:rFonts w:ascii="Times New Roman" w:eastAsia="Times New Roman" w:hAnsi="Times New Roman" w:cs="David"/>
            <w:sz w:val="24"/>
            <w:szCs w:val="24"/>
            <w:rtl/>
            <w:lang w:eastAsia="he-IL"/>
            <w:rPrChange w:id="118" w:author="Ofir Tal" w:date="2021-02-17T18:03:00Z">
              <w:rPr>
                <w:rtl/>
                <w:lang w:eastAsia="he-IL"/>
              </w:rPr>
            </w:rPrChange>
          </w:rPr>
          <w:delText xml:space="preserve"> </w:delText>
        </w:r>
      </w:del>
      <w:r w:rsidRPr="008B7788">
        <w:rPr>
          <w:rFonts w:ascii="Times New Roman" w:eastAsia="Times New Roman" w:hAnsi="Times New Roman" w:cs="David" w:hint="eastAsia"/>
          <w:sz w:val="24"/>
          <w:szCs w:val="24"/>
          <w:rtl/>
          <w:lang w:eastAsia="he-IL"/>
          <w:rPrChange w:id="119" w:author="Ofir Tal" w:date="2021-02-17T18:03:00Z">
            <w:rPr>
              <w:rFonts w:hint="eastAsia"/>
              <w:rtl/>
              <w:lang w:eastAsia="he-IL"/>
            </w:rPr>
          </w:rPrChange>
        </w:rPr>
        <w:t>מיום</w:t>
      </w:r>
      <w:r w:rsidRPr="008B7788">
        <w:rPr>
          <w:rFonts w:ascii="Times New Roman" w:eastAsia="Times New Roman" w:hAnsi="Times New Roman" w:cs="David"/>
          <w:sz w:val="24"/>
          <w:szCs w:val="24"/>
          <w:rtl/>
          <w:lang w:eastAsia="he-IL"/>
          <w:rPrChange w:id="120" w:author="Ofir Tal" w:date="2021-02-17T18:03:00Z">
            <w:rPr>
              <w:rtl/>
              <w:lang w:eastAsia="he-IL"/>
            </w:rPr>
          </w:rPrChange>
        </w:rPr>
        <w:t xml:space="preserve"> 21.8.2012</w:t>
      </w:r>
      <w:del w:id="121" w:author="Ofir Tal" w:date="2021-02-17T18:04:00Z">
        <w:r w:rsidRPr="008B7788" w:rsidDel="008B7788">
          <w:rPr>
            <w:rFonts w:ascii="Times New Roman" w:eastAsia="Times New Roman" w:hAnsi="Times New Roman" w:cs="David"/>
            <w:sz w:val="24"/>
            <w:szCs w:val="24"/>
            <w:rtl/>
            <w:lang w:eastAsia="he-IL"/>
            <w:rPrChange w:id="122" w:author="Ofir Tal" w:date="2021-02-17T18:03:00Z">
              <w:rPr>
                <w:rtl/>
                <w:lang w:eastAsia="he-IL"/>
              </w:rPr>
            </w:rPrChange>
          </w:rPr>
          <w:delText xml:space="preserve"> שהגיע אליה בפקס רק ב-3.12.2010</w:delText>
        </w:r>
      </w:del>
      <w:ins w:id="123" w:author="Ofir Tal" w:date="2021-02-17T18:05:00Z">
        <w:r w:rsidR="008B7788">
          <w:rPr>
            <w:rFonts w:ascii="Times New Roman" w:eastAsia="Times New Roman" w:hAnsi="Times New Roman" w:cs="David" w:hint="cs"/>
            <w:sz w:val="24"/>
            <w:szCs w:val="24"/>
            <w:rtl/>
            <w:lang w:eastAsia="he-IL"/>
          </w:rPr>
          <w:t>, וכי עליו לפנות אליו</w:t>
        </w:r>
      </w:ins>
      <w:ins w:id="124" w:author="Ofir Tal" w:date="2021-02-17T18:06:00Z">
        <w:r w:rsidR="008B7788">
          <w:rPr>
            <w:rFonts w:ascii="Times New Roman" w:eastAsia="Times New Roman" w:hAnsi="Times New Roman" w:cs="David" w:hint="cs"/>
            <w:sz w:val="24"/>
            <w:szCs w:val="24"/>
            <w:rtl/>
            <w:lang w:eastAsia="he-IL"/>
          </w:rPr>
          <w:t xml:space="preserve"> והיא תפעל בהתאם להנחיותיו.</w:t>
        </w:r>
      </w:ins>
      <w:del w:id="125" w:author="Ofir Tal" w:date="2021-02-17T18:05:00Z">
        <w:r w:rsidRPr="008B7788" w:rsidDel="008B7788">
          <w:rPr>
            <w:rFonts w:ascii="Times New Roman" w:eastAsia="Times New Roman" w:hAnsi="Times New Roman" w:cs="David"/>
            <w:sz w:val="24"/>
            <w:szCs w:val="24"/>
            <w:rtl/>
            <w:lang w:eastAsia="he-IL"/>
            <w:rPrChange w:id="126" w:author="Ofir Tal" w:date="2021-02-17T18:03:00Z">
              <w:rPr>
                <w:rtl/>
                <w:lang w:eastAsia="he-IL"/>
              </w:rPr>
            </w:rPrChange>
          </w:rPr>
          <w:delText xml:space="preserve">.   </w:delText>
        </w:r>
      </w:del>
    </w:p>
    <w:p w:rsidR="00E24065" w:rsidRPr="00E24065" w:rsidDel="008B7788" w:rsidRDefault="00E24065" w:rsidP="00E24065">
      <w:pPr>
        <w:tabs>
          <w:tab w:val="left" w:pos="566"/>
        </w:tabs>
        <w:spacing w:after="200" w:line="360" w:lineRule="auto"/>
        <w:ind w:left="566"/>
        <w:jc w:val="both"/>
        <w:rPr>
          <w:del w:id="127" w:author="Ofir Tal" w:date="2021-02-17T18:04:00Z"/>
          <w:rFonts w:ascii="Times New Roman" w:eastAsia="Times New Roman" w:hAnsi="Times New Roman" w:cs="David"/>
          <w:b/>
          <w:bCs/>
          <w:sz w:val="24"/>
          <w:szCs w:val="24"/>
          <w:rtl/>
          <w:lang w:eastAsia="he-IL"/>
        </w:rPr>
      </w:pPr>
      <w:del w:id="128" w:author="Ofir Tal" w:date="2021-02-17T18:04:00Z">
        <w:r w:rsidRPr="00E24065" w:rsidDel="008B7788">
          <w:rPr>
            <w:rFonts w:ascii="Times New Roman" w:eastAsia="Times New Roman" w:hAnsi="Times New Roman" w:cs="David" w:hint="cs"/>
            <w:b/>
            <w:bCs/>
            <w:sz w:val="24"/>
            <w:szCs w:val="24"/>
            <w:rtl/>
            <w:lang w:eastAsia="he-IL"/>
          </w:rPr>
          <w:delText xml:space="preserve"> </w:delText>
        </w:r>
        <w:r w:rsidRPr="002B2049" w:rsidDel="008B7788">
          <w:rPr>
            <w:rFonts w:ascii="Times New Roman" w:eastAsia="Times New Roman" w:hAnsi="Times New Roman" w:cs="David" w:hint="eastAsia"/>
            <w:b/>
            <w:bCs/>
            <w:sz w:val="24"/>
            <w:szCs w:val="24"/>
            <w:rtl/>
            <w:lang w:eastAsia="he-IL"/>
            <w:rPrChange w:id="129" w:author="Ofir Tal" w:date="2021-02-17T18:07:00Z">
              <w:rPr>
                <w:rFonts w:ascii="Times New Roman" w:eastAsia="Times New Roman" w:hAnsi="Times New Roman" w:cs="David" w:hint="eastAsia"/>
                <w:sz w:val="24"/>
                <w:szCs w:val="24"/>
                <w:rtl/>
                <w:lang w:eastAsia="he-IL"/>
              </w:rPr>
            </w:rPrChange>
          </w:rPr>
          <w:delText>הממונה</w:delText>
        </w:r>
        <w:r w:rsidRPr="002B2049" w:rsidDel="008B7788">
          <w:rPr>
            <w:rFonts w:ascii="Times New Roman" w:eastAsia="Times New Roman" w:hAnsi="Times New Roman" w:cs="David"/>
            <w:b/>
            <w:bCs/>
            <w:sz w:val="24"/>
            <w:szCs w:val="24"/>
            <w:rtl/>
            <w:lang w:eastAsia="he-IL"/>
            <w:rPrChange w:id="130" w:author="Ofir Tal" w:date="2021-02-17T18:07:00Z">
              <w:rPr>
                <w:rFonts w:ascii="Times New Roman" w:eastAsia="Times New Roman" w:hAnsi="Times New Roman" w:cs="David"/>
                <w:sz w:val="24"/>
                <w:szCs w:val="24"/>
                <w:rtl/>
                <w:lang w:eastAsia="he-IL"/>
              </w:rPr>
            </w:rPrChange>
          </w:rPr>
          <w:delText xml:space="preserve"> הבהירה את הנ"ל למערער כאשר פנה אליה בטענות על שיעור ודרך חישוב הגימלה </w:delText>
        </w:r>
        <w:r w:rsidRPr="002B2049" w:rsidDel="008B7788">
          <w:rPr>
            <w:rFonts w:ascii="Times New Roman" w:eastAsia="Times New Roman" w:hAnsi="Times New Roman" w:cs="David" w:hint="eastAsia"/>
            <w:b/>
            <w:bCs/>
            <w:sz w:val="24"/>
            <w:szCs w:val="24"/>
            <w:rtl/>
            <w:lang w:eastAsia="he-IL"/>
            <w:rPrChange w:id="131" w:author="Ofir Tal" w:date="2021-02-17T18:07:00Z">
              <w:rPr>
                <w:rFonts w:ascii="Times New Roman" w:eastAsia="Times New Roman" w:hAnsi="Times New Roman" w:cs="David" w:hint="eastAsia"/>
                <w:sz w:val="24"/>
                <w:szCs w:val="24"/>
                <w:u w:val="single"/>
                <w:rtl/>
                <w:lang w:eastAsia="he-IL"/>
              </w:rPr>
            </w:rPrChange>
          </w:rPr>
          <w:delText>מיד</w:delText>
        </w:r>
        <w:r w:rsidRPr="002B2049" w:rsidDel="008B7788">
          <w:rPr>
            <w:rFonts w:ascii="Times New Roman" w:eastAsia="Times New Roman" w:hAnsi="Times New Roman" w:cs="David"/>
            <w:b/>
            <w:bCs/>
            <w:sz w:val="24"/>
            <w:szCs w:val="24"/>
            <w:rtl/>
            <w:lang w:eastAsia="he-IL"/>
            <w:rPrChange w:id="132" w:author="Ofir Tal" w:date="2021-02-17T18:07:00Z">
              <w:rPr>
                <w:rFonts w:ascii="Times New Roman" w:eastAsia="Times New Roman" w:hAnsi="Times New Roman" w:cs="David"/>
                <w:sz w:val="24"/>
                <w:szCs w:val="24"/>
                <w:rtl/>
                <w:lang w:eastAsia="he-IL"/>
              </w:rPr>
            </w:rPrChange>
          </w:rPr>
          <w:delText xml:space="preserve"> כשקיבל את מכתב "אישור הגימלאות" בחתימתה מיום 10.12.2012</w:delText>
        </w:r>
        <w:r w:rsidRPr="00E24065" w:rsidDel="008B7788">
          <w:rPr>
            <w:rFonts w:ascii="Times New Roman" w:eastAsia="Times New Roman" w:hAnsi="Times New Roman" w:cs="David" w:hint="cs"/>
            <w:b/>
            <w:bCs/>
            <w:sz w:val="24"/>
            <w:szCs w:val="24"/>
            <w:rtl/>
            <w:lang w:eastAsia="he-IL"/>
          </w:rPr>
          <w:delText>. הממונה הסכימה עם טיעוני המערער (</w:delText>
        </w:r>
        <w:r w:rsidRPr="002B2049" w:rsidDel="008B7788">
          <w:rPr>
            <w:rFonts w:ascii="Times New Roman" w:eastAsia="Times New Roman" w:hAnsi="Times New Roman" w:cs="David" w:hint="eastAsia"/>
            <w:b/>
            <w:bCs/>
            <w:sz w:val="24"/>
            <w:szCs w:val="24"/>
            <w:rtl/>
            <w:lang w:eastAsia="he-IL"/>
            <w:rPrChange w:id="133" w:author="Ofir Tal" w:date="2021-02-17T18:07:00Z">
              <w:rPr>
                <w:rFonts w:ascii="Times New Roman" w:eastAsia="Times New Roman" w:hAnsi="Times New Roman" w:cs="David" w:hint="eastAsia"/>
                <w:sz w:val="24"/>
                <w:szCs w:val="24"/>
                <w:rtl/>
                <w:lang w:eastAsia="he-IL"/>
              </w:rPr>
            </w:rPrChange>
          </w:rPr>
          <w:delText>בין</w:delText>
        </w:r>
        <w:r w:rsidRPr="002B2049" w:rsidDel="008B7788">
          <w:rPr>
            <w:rFonts w:ascii="Times New Roman" w:eastAsia="Times New Roman" w:hAnsi="Times New Roman" w:cs="David"/>
            <w:b/>
            <w:bCs/>
            <w:sz w:val="24"/>
            <w:szCs w:val="24"/>
            <w:rtl/>
            <w:lang w:eastAsia="he-IL"/>
            <w:rPrChange w:id="134"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35" w:author="Ofir Tal" w:date="2021-02-17T18:07:00Z">
              <w:rPr>
                <w:rFonts w:ascii="Times New Roman" w:eastAsia="Times New Roman" w:hAnsi="Times New Roman" w:cs="David" w:hint="eastAsia"/>
                <w:sz w:val="24"/>
                <w:szCs w:val="24"/>
                <w:rtl/>
                <w:lang w:eastAsia="he-IL"/>
              </w:rPr>
            </w:rPrChange>
          </w:rPr>
          <w:delText>היתר</w:delText>
        </w:r>
        <w:r w:rsidRPr="002B2049" w:rsidDel="008B7788">
          <w:rPr>
            <w:rFonts w:ascii="Times New Roman" w:eastAsia="Times New Roman" w:hAnsi="Times New Roman" w:cs="David"/>
            <w:b/>
            <w:bCs/>
            <w:sz w:val="24"/>
            <w:szCs w:val="24"/>
            <w:rtl/>
            <w:lang w:eastAsia="he-IL"/>
            <w:rPrChange w:id="136"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37" w:author="Ofir Tal" w:date="2021-02-17T18:07:00Z">
              <w:rPr>
                <w:rFonts w:ascii="Times New Roman" w:eastAsia="Times New Roman" w:hAnsi="Times New Roman" w:cs="David" w:hint="eastAsia"/>
                <w:sz w:val="24"/>
                <w:szCs w:val="24"/>
                <w:rtl/>
                <w:lang w:eastAsia="he-IL"/>
              </w:rPr>
            </w:rPrChange>
          </w:rPr>
          <w:delText>מאחר</w:delText>
        </w:r>
        <w:r w:rsidRPr="002B2049" w:rsidDel="008B7788">
          <w:rPr>
            <w:rFonts w:ascii="Times New Roman" w:eastAsia="Times New Roman" w:hAnsi="Times New Roman" w:cs="David"/>
            <w:b/>
            <w:bCs/>
            <w:sz w:val="24"/>
            <w:szCs w:val="24"/>
            <w:rtl/>
            <w:lang w:eastAsia="he-IL"/>
            <w:rPrChange w:id="138"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39" w:author="Ofir Tal" w:date="2021-02-17T18:07:00Z">
              <w:rPr>
                <w:rFonts w:ascii="Times New Roman" w:eastAsia="Times New Roman" w:hAnsi="Times New Roman" w:cs="David" w:hint="eastAsia"/>
                <w:sz w:val="24"/>
                <w:szCs w:val="24"/>
                <w:rtl/>
                <w:lang w:eastAsia="he-IL"/>
              </w:rPr>
            </w:rPrChange>
          </w:rPr>
          <w:delText>ונוסחת</w:delText>
        </w:r>
        <w:r w:rsidRPr="002B2049" w:rsidDel="008B7788">
          <w:rPr>
            <w:rFonts w:ascii="Times New Roman" w:eastAsia="Times New Roman" w:hAnsi="Times New Roman" w:cs="David"/>
            <w:b/>
            <w:bCs/>
            <w:sz w:val="24"/>
            <w:szCs w:val="24"/>
            <w:rtl/>
            <w:lang w:eastAsia="he-IL"/>
            <w:rPrChange w:id="140"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41" w:author="Ofir Tal" w:date="2021-02-17T18:07:00Z">
              <w:rPr>
                <w:rFonts w:ascii="Times New Roman" w:eastAsia="Times New Roman" w:hAnsi="Times New Roman" w:cs="David" w:hint="eastAsia"/>
                <w:sz w:val="24"/>
                <w:szCs w:val="24"/>
                <w:rtl/>
                <w:lang w:eastAsia="he-IL"/>
              </w:rPr>
            </w:rPrChange>
          </w:rPr>
          <w:delText>החישוב</w:delText>
        </w:r>
        <w:r w:rsidRPr="002B2049" w:rsidDel="008B7788">
          <w:rPr>
            <w:rFonts w:ascii="Times New Roman" w:eastAsia="Times New Roman" w:hAnsi="Times New Roman" w:cs="David"/>
            <w:b/>
            <w:bCs/>
            <w:sz w:val="24"/>
            <w:szCs w:val="24"/>
            <w:rtl/>
            <w:lang w:eastAsia="he-IL"/>
            <w:rPrChange w:id="142"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43" w:author="Ofir Tal" w:date="2021-02-17T18:07:00Z">
              <w:rPr>
                <w:rFonts w:ascii="Times New Roman" w:eastAsia="Times New Roman" w:hAnsi="Times New Roman" w:cs="David" w:hint="eastAsia"/>
                <w:sz w:val="24"/>
                <w:szCs w:val="24"/>
                <w:rtl/>
                <w:lang w:eastAsia="he-IL"/>
              </w:rPr>
            </w:rPrChange>
          </w:rPr>
          <w:delText>של</w:delText>
        </w:r>
        <w:r w:rsidRPr="002B2049" w:rsidDel="008B7788">
          <w:rPr>
            <w:rFonts w:ascii="Times New Roman" w:eastAsia="Times New Roman" w:hAnsi="Times New Roman" w:cs="David"/>
            <w:b/>
            <w:bCs/>
            <w:sz w:val="24"/>
            <w:szCs w:val="24"/>
            <w:rtl/>
            <w:lang w:eastAsia="he-IL"/>
            <w:rPrChange w:id="144"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45" w:author="Ofir Tal" w:date="2021-02-17T18:07:00Z">
              <w:rPr>
                <w:rFonts w:ascii="Times New Roman" w:eastAsia="Times New Roman" w:hAnsi="Times New Roman" w:cs="David" w:hint="eastAsia"/>
                <w:sz w:val="24"/>
                <w:szCs w:val="24"/>
                <w:rtl/>
                <w:lang w:eastAsia="he-IL"/>
              </w:rPr>
            </w:rPrChange>
          </w:rPr>
          <w:delText>הנש</w:delText>
        </w:r>
        <w:r w:rsidRPr="002B2049" w:rsidDel="008B7788">
          <w:rPr>
            <w:rFonts w:ascii="Times New Roman" w:eastAsia="Times New Roman" w:hAnsi="Times New Roman" w:cs="David"/>
            <w:b/>
            <w:bCs/>
            <w:sz w:val="24"/>
            <w:szCs w:val="24"/>
            <w:rtl/>
            <w:lang w:eastAsia="he-IL"/>
            <w:rPrChange w:id="146" w:author="Ofir Tal" w:date="2021-02-17T18:07:00Z">
              <w:rPr>
                <w:rFonts w:ascii="Times New Roman" w:eastAsia="Times New Roman" w:hAnsi="Times New Roman" w:cs="David"/>
                <w:sz w:val="24"/>
                <w:szCs w:val="24"/>
                <w:rtl/>
                <w:lang w:eastAsia="he-IL"/>
              </w:rPr>
            </w:rPrChange>
          </w:rPr>
          <w:delText xml:space="preserve">"מ </w:delText>
        </w:r>
        <w:r w:rsidRPr="002B2049" w:rsidDel="008B7788">
          <w:rPr>
            <w:rFonts w:ascii="Times New Roman" w:eastAsia="Times New Roman" w:hAnsi="Times New Roman" w:cs="David" w:hint="eastAsia"/>
            <w:b/>
            <w:bCs/>
            <w:sz w:val="24"/>
            <w:szCs w:val="24"/>
            <w:rtl/>
            <w:lang w:eastAsia="he-IL"/>
            <w:rPrChange w:id="147" w:author="Ofir Tal" w:date="2021-02-17T18:07:00Z">
              <w:rPr>
                <w:rFonts w:ascii="Times New Roman" w:eastAsia="Times New Roman" w:hAnsi="Times New Roman" w:cs="David" w:hint="eastAsia"/>
                <w:sz w:val="24"/>
                <w:szCs w:val="24"/>
                <w:rtl/>
                <w:lang w:eastAsia="he-IL"/>
              </w:rPr>
            </w:rPrChange>
          </w:rPr>
          <w:delText>אינה</w:delText>
        </w:r>
        <w:r w:rsidRPr="002B2049" w:rsidDel="008B7788">
          <w:rPr>
            <w:rFonts w:ascii="Times New Roman" w:eastAsia="Times New Roman" w:hAnsi="Times New Roman" w:cs="David"/>
            <w:b/>
            <w:bCs/>
            <w:sz w:val="24"/>
            <w:szCs w:val="24"/>
            <w:rtl/>
            <w:lang w:eastAsia="he-IL"/>
            <w:rPrChange w:id="148"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49" w:author="Ofir Tal" w:date="2021-02-17T18:07:00Z">
              <w:rPr>
                <w:rFonts w:ascii="Times New Roman" w:eastAsia="Times New Roman" w:hAnsi="Times New Roman" w:cs="David" w:hint="eastAsia"/>
                <w:sz w:val="24"/>
                <w:szCs w:val="24"/>
                <w:rtl/>
                <w:lang w:eastAsia="he-IL"/>
              </w:rPr>
            </w:rPrChange>
          </w:rPr>
          <w:delText>קיימת</w:delText>
        </w:r>
        <w:r w:rsidRPr="002B2049" w:rsidDel="008B7788">
          <w:rPr>
            <w:rFonts w:ascii="Times New Roman" w:eastAsia="Times New Roman" w:hAnsi="Times New Roman" w:cs="David"/>
            <w:b/>
            <w:bCs/>
            <w:sz w:val="24"/>
            <w:szCs w:val="24"/>
            <w:rtl/>
            <w:lang w:eastAsia="he-IL"/>
            <w:rPrChange w:id="150"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1" w:author="Ofir Tal" w:date="2021-02-17T18:07:00Z">
              <w:rPr>
                <w:rFonts w:ascii="Times New Roman" w:eastAsia="Times New Roman" w:hAnsi="Times New Roman" w:cs="David" w:hint="eastAsia"/>
                <w:sz w:val="24"/>
                <w:szCs w:val="24"/>
                <w:rtl/>
                <w:lang w:eastAsia="he-IL"/>
              </w:rPr>
            </w:rPrChange>
          </w:rPr>
          <w:delText>בחוזה</w:delText>
        </w:r>
        <w:r w:rsidRPr="002B2049" w:rsidDel="008B7788">
          <w:rPr>
            <w:rFonts w:ascii="Times New Roman" w:eastAsia="Times New Roman" w:hAnsi="Times New Roman" w:cs="David"/>
            <w:b/>
            <w:bCs/>
            <w:sz w:val="24"/>
            <w:szCs w:val="24"/>
            <w:rtl/>
            <w:lang w:eastAsia="he-IL"/>
            <w:rPrChange w:id="152"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3" w:author="Ofir Tal" w:date="2021-02-17T18:07:00Z">
              <w:rPr>
                <w:rFonts w:ascii="Times New Roman" w:eastAsia="Times New Roman" w:hAnsi="Times New Roman" w:cs="David" w:hint="eastAsia"/>
                <w:sz w:val="24"/>
                <w:szCs w:val="24"/>
                <w:rtl/>
                <w:lang w:eastAsia="he-IL"/>
              </w:rPr>
            </w:rPrChange>
          </w:rPr>
          <w:delText>הניכויים</w:delText>
        </w:r>
        <w:r w:rsidRPr="002B2049" w:rsidDel="008B7788">
          <w:rPr>
            <w:rFonts w:ascii="Times New Roman" w:eastAsia="Times New Roman" w:hAnsi="Times New Roman" w:cs="David"/>
            <w:b/>
            <w:bCs/>
            <w:sz w:val="24"/>
            <w:szCs w:val="24"/>
            <w:rtl/>
            <w:lang w:eastAsia="he-IL"/>
            <w:rPrChange w:id="154"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5" w:author="Ofir Tal" w:date="2021-02-17T18:07:00Z">
              <w:rPr>
                <w:rFonts w:ascii="Times New Roman" w:eastAsia="Times New Roman" w:hAnsi="Times New Roman" w:cs="David" w:hint="eastAsia"/>
                <w:sz w:val="24"/>
                <w:szCs w:val="24"/>
                <w:rtl/>
                <w:lang w:eastAsia="he-IL"/>
              </w:rPr>
            </w:rPrChange>
          </w:rPr>
          <w:delText>שבוצעו</w:delText>
        </w:r>
        <w:r w:rsidRPr="002B2049" w:rsidDel="008B7788">
          <w:rPr>
            <w:rFonts w:ascii="Times New Roman" w:eastAsia="Times New Roman" w:hAnsi="Times New Roman" w:cs="David"/>
            <w:b/>
            <w:bCs/>
            <w:sz w:val="24"/>
            <w:szCs w:val="24"/>
            <w:rtl/>
            <w:lang w:eastAsia="he-IL"/>
            <w:rPrChange w:id="156"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7" w:author="Ofir Tal" w:date="2021-02-17T18:07:00Z">
              <w:rPr>
                <w:rFonts w:ascii="Times New Roman" w:eastAsia="Times New Roman" w:hAnsi="Times New Roman" w:cs="David" w:hint="eastAsia"/>
                <w:sz w:val="24"/>
                <w:szCs w:val="24"/>
                <w:rtl/>
                <w:lang w:eastAsia="he-IL"/>
              </w:rPr>
            </w:rPrChange>
          </w:rPr>
          <w:delText>ממשכורתו</w:delText>
        </w:r>
        <w:r w:rsidRPr="002B2049" w:rsidDel="008B7788">
          <w:rPr>
            <w:rFonts w:ascii="Times New Roman" w:eastAsia="Times New Roman" w:hAnsi="Times New Roman" w:cs="David"/>
            <w:b/>
            <w:bCs/>
            <w:sz w:val="24"/>
            <w:szCs w:val="24"/>
            <w:rtl/>
            <w:lang w:eastAsia="he-IL"/>
            <w:rPrChange w:id="158"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9" w:author="Ofir Tal" w:date="2021-02-17T18:07:00Z">
              <w:rPr>
                <w:rFonts w:ascii="Times New Roman" w:eastAsia="Times New Roman" w:hAnsi="Times New Roman" w:cs="David" w:hint="eastAsia"/>
                <w:sz w:val="24"/>
                <w:szCs w:val="24"/>
                <w:rtl/>
                <w:lang w:eastAsia="he-IL"/>
              </w:rPr>
            </w:rPrChange>
          </w:rPr>
          <w:delText>לפי</w:delText>
        </w:r>
        <w:r w:rsidRPr="002B2049" w:rsidDel="008B7788">
          <w:rPr>
            <w:rFonts w:ascii="Times New Roman" w:eastAsia="Times New Roman" w:hAnsi="Times New Roman" w:cs="David"/>
            <w:b/>
            <w:bCs/>
            <w:sz w:val="24"/>
            <w:szCs w:val="24"/>
            <w:rtl/>
            <w:lang w:eastAsia="he-IL"/>
            <w:rPrChange w:id="160"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61" w:author="Ofir Tal" w:date="2021-02-17T18:07:00Z">
              <w:rPr>
                <w:rFonts w:ascii="Times New Roman" w:eastAsia="Times New Roman" w:hAnsi="Times New Roman" w:cs="David" w:hint="eastAsia"/>
                <w:sz w:val="24"/>
                <w:szCs w:val="24"/>
                <w:rtl/>
                <w:lang w:eastAsia="he-IL"/>
              </w:rPr>
            </w:rPrChange>
          </w:rPr>
          <w:delText>דרגה</w:delText>
        </w:r>
        <w:r w:rsidRPr="002B2049" w:rsidDel="008B7788">
          <w:rPr>
            <w:rFonts w:ascii="Times New Roman" w:eastAsia="Times New Roman" w:hAnsi="Times New Roman" w:cs="David"/>
            <w:b/>
            <w:bCs/>
            <w:sz w:val="24"/>
            <w:szCs w:val="24"/>
            <w:rtl/>
            <w:lang w:eastAsia="he-IL"/>
            <w:rPrChange w:id="162" w:author="Ofir Tal" w:date="2021-02-17T18:07:00Z">
              <w:rPr>
                <w:rFonts w:ascii="Times New Roman" w:eastAsia="Times New Roman" w:hAnsi="Times New Roman" w:cs="David"/>
                <w:sz w:val="24"/>
                <w:szCs w:val="24"/>
                <w:rtl/>
                <w:lang w:eastAsia="he-IL"/>
              </w:rPr>
            </w:rPrChange>
          </w:rPr>
          <w:delText xml:space="preserve"> +46 </w:delText>
        </w:r>
        <w:r w:rsidRPr="002B2049" w:rsidDel="008B7788">
          <w:rPr>
            <w:rFonts w:ascii="Times New Roman" w:eastAsia="Times New Roman" w:hAnsi="Times New Roman" w:cs="David" w:hint="eastAsia"/>
            <w:b/>
            <w:bCs/>
            <w:sz w:val="24"/>
            <w:szCs w:val="24"/>
            <w:rtl/>
            <w:lang w:eastAsia="he-IL"/>
            <w:rPrChange w:id="163" w:author="Ofir Tal" w:date="2021-02-17T18:07:00Z">
              <w:rPr>
                <w:rFonts w:ascii="Times New Roman" w:eastAsia="Times New Roman" w:hAnsi="Times New Roman" w:cs="David" w:hint="eastAsia"/>
                <w:sz w:val="24"/>
                <w:szCs w:val="24"/>
                <w:rtl/>
                <w:lang w:eastAsia="he-IL"/>
              </w:rPr>
            </w:rPrChange>
          </w:rPr>
          <w:delText>ולא</w:delText>
        </w:r>
        <w:r w:rsidRPr="002B2049" w:rsidDel="008B7788">
          <w:rPr>
            <w:rFonts w:ascii="Times New Roman" w:eastAsia="Times New Roman" w:hAnsi="Times New Roman" w:cs="David"/>
            <w:b/>
            <w:bCs/>
            <w:sz w:val="24"/>
            <w:szCs w:val="24"/>
            <w:rtl/>
            <w:lang w:eastAsia="he-IL"/>
            <w:rPrChange w:id="164" w:author="Ofir Tal" w:date="2021-02-17T18:07:00Z">
              <w:rPr>
                <w:rFonts w:ascii="Times New Roman" w:eastAsia="Times New Roman" w:hAnsi="Times New Roman" w:cs="David"/>
                <w:sz w:val="24"/>
                <w:szCs w:val="24"/>
                <w:rtl/>
                <w:lang w:eastAsia="he-IL"/>
              </w:rPr>
            </w:rPrChange>
          </w:rPr>
          <w:delText xml:space="preserve"> 44,  </w:delText>
        </w:r>
        <w:r w:rsidRPr="002B2049" w:rsidDel="008B7788">
          <w:rPr>
            <w:rFonts w:ascii="Times New Roman" w:eastAsia="Times New Roman" w:hAnsi="Times New Roman" w:cs="David" w:hint="eastAsia"/>
            <w:b/>
            <w:bCs/>
            <w:sz w:val="24"/>
            <w:szCs w:val="24"/>
            <w:rtl/>
            <w:lang w:eastAsia="he-IL"/>
            <w:rPrChange w:id="165" w:author="Ofir Tal" w:date="2021-02-17T18:07:00Z">
              <w:rPr>
                <w:rFonts w:ascii="Times New Roman" w:eastAsia="Times New Roman" w:hAnsi="Times New Roman" w:cs="David" w:hint="eastAsia"/>
                <w:sz w:val="24"/>
                <w:szCs w:val="24"/>
                <w:rtl/>
                <w:lang w:eastAsia="he-IL"/>
              </w:rPr>
            </w:rPrChange>
          </w:rPr>
          <w:delText>מענק</w:delText>
        </w:r>
        <w:r w:rsidRPr="002B2049" w:rsidDel="008B7788">
          <w:rPr>
            <w:rFonts w:ascii="Times New Roman" w:eastAsia="Times New Roman" w:hAnsi="Times New Roman" w:cs="David"/>
            <w:b/>
            <w:bCs/>
            <w:sz w:val="24"/>
            <w:szCs w:val="24"/>
            <w:rtl/>
            <w:lang w:eastAsia="he-IL"/>
            <w:rPrChange w:id="166"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67" w:author="Ofir Tal" w:date="2021-02-17T18:07:00Z">
              <w:rPr>
                <w:rFonts w:ascii="Times New Roman" w:eastAsia="Times New Roman" w:hAnsi="Times New Roman" w:cs="David" w:hint="eastAsia"/>
                <w:sz w:val="24"/>
                <w:szCs w:val="24"/>
                <w:rtl/>
                <w:lang w:eastAsia="he-IL"/>
              </w:rPr>
            </w:rPrChange>
          </w:rPr>
          <w:delText>היובל</w:delText>
        </w:r>
        <w:r w:rsidRPr="002B2049" w:rsidDel="008B7788">
          <w:rPr>
            <w:rFonts w:ascii="Times New Roman" w:eastAsia="Times New Roman" w:hAnsi="Times New Roman" w:cs="David"/>
            <w:b/>
            <w:bCs/>
            <w:sz w:val="24"/>
            <w:szCs w:val="24"/>
            <w:rtl/>
            <w:lang w:eastAsia="he-IL"/>
            <w:rPrChange w:id="168"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69" w:author="Ofir Tal" w:date="2021-02-17T18:07:00Z">
              <w:rPr>
                <w:rFonts w:ascii="Times New Roman" w:eastAsia="Times New Roman" w:hAnsi="Times New Roman" w:cs="David" w:hint="eastAsia"/>
                <w:sz w:val="24"/>
                <w:szCs w:val="24"/>
                <w:rtl/>
                <w:lang w:eastAsia="he-IL"/>
              </w:rPr>
            </w:rPrChange>
          </w:rPr>
          <w:delText>ששולמה</w:delText>
        </w:r>
        <w:r w:rsidRPr="002B2049" w:rsidDel="008B7788">
          <w:rPr>
            <w:rFonts w:ascii="Times New Roman" w:eastAsia="Times New Roman" w:hAnsi="Times New Roman" w:cs="David"/>
            <w:b/>
            <w:bCs/>
            <w:sz w:val="24"/>
            <w:szCs w:val="24"/>
            <w:rtl/>
            <w:lang w:eastAsia="he-IL"/>
            <w:rPrChange w:id="170"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71" w:author="Ofir Tal" w:date="2021-02-17T18:07:00Z">
              <w:rPr>
                <w:rFonts w:ascii="Times New Roman" w:eastAsia="Times New Roman" w:hAnsi="Times New Roman" w:cs="David" w:hint="eastAsia"/>
                <w:sz w:val="24"/>
                <w:szCs w:val="24"/>
                <w:rtl/>
                <w:lang w:eastAsia="he-IL"/>
              </w:rPr>
            </w:rPrChange>
          </w:rPr>
          <w:delText>לו</w:delText>
        </w:r>
        <w:r w:rsidRPr="002B2049" w:rsidDel="008B7788">
          <w:rPr>
            <w:rFonts w:ascii="Times New Roman" w:eastAsia="Times New Roman" w:hAnsi="Times New Roman" w:cs="David"/>
            <w:b/>
            <w:bCs/>
            <w:sz w:val="24"/>
            <w:szCs w:val="24"/>
            <w:rtl/>
            <w:lang w:eastAsia="he-IL"/>
            <w:rPrChange w:id="172"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73" w:author="Ofir Tal" w:date="2021-02-17T18:07:00Z">
              <w:rPr>
                <w:rFonts w:ascii="Times New Roman" w:eastAsia="Times New Roman" w:hAnsi="Times New Roman" w:cs="David" w:hint="eastAsia"/>
                <w:sz w:val="24"/>
                <w:szCs w:val="24"/>
                <w:rtl/>
                <w:lang w:eastAsia="he-IL"/>
              </w:rPr>
            </w:rPrChange>
          </w:rPr>
          <w:delText>לפי</w:delText>
        </w:r>
        <w:r w:rsidRPr="002B2049" w:rsidDel="008B7788">
          <w:rPr>
            <w:rFonts w:ascii="Times New Roman" w:eastAsia="Times New Roman" w:hAnsi="Times New Roman" w:cs="David"/>
            <w:b/>
            <w:bCs/>
            <w:sz w:val="24"/>
            <w:szCs w:val="24"/>
            <w:rtl/>
            <w:lang w:eastAsia="he-IL"/>
            <w:rPrChange w:id="174"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75" w:author="Ofir Tal" w:date="2021-02-17T18:07:00Z">
              <w:rPr>
                <w:rFonts w:ascii="Times New Roman" w:eastAsia="Times New Roman" w:hAnsi="Times New Roman" w:cs="David" w:hint="eastAsia"/>
                <w:sz w:val="24"/>
                <w:szCs w:val="24"/>
                <w:rtl/>
                <w:lang w:eastAsia="he-IL"/>
              </w:rPr>
            </w:rPrChange>
          </w:rPr>
          <w:delText>דרגה</w:delText>
        </w:r>
        <w:r w:rsidRPr="002B2049" w:rsidDel="008B7788">
          <w:rPr>
            <w:rFonts w:ascii="Times New Roman" w:eastAsia="Times New Roman" w:hAnsi="Times New Roman" w:cs="David"/>
            <w:b/>
            <w:bCs/>
            <w:sz w:val="24"/>
            <w:szCs w:val="24"/>
            <w:rtl/>
            <w:lang w:eastAsia="he-IL"/>
            <w:rPrChange w:id="176"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77" w:author="Ofir Tal" w:date="2021-02-17T18:07:00Z">
              <w:rPr>
                <w:rFonts w:ascii="Times New Roman" w:eastAsia="Times New Roman" w:hAnsi="Times New Roman" w:cs="David" w:hint="eastAsia"/>
                <w:sz w:val="24"/>
                <w:szCs w:val="24"/>
                <w:rtl/>
                <w:lang w:eastAsia="he-IL"/>
              </w:rPr>
            </w:rPrChange>
          </w:rPr>
          <w:delText>זו</w:delText>
        </w:r>
        <w:r w:rsidRPr="002B2049" w:rsidDel="008B7788">
          <w:rPr>
            <w:rFonts w:ascii="Times New Roman" w:eastAsia="Times New Roman" w:hAnsi="Times New Roman" w:cs="David"/>
            <w:b/>
            <w:bCs/>
            <w:sz w:val="24"/>
            <w:szCs w:val="24"/>
            <w:rtl/>
            <w:lang w:eastAsia="he-IL"/>
            <w:rPrChange w:id="178"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79" w:author="Ofir Tal" w:date="2021-02-17T18:07:00Z">
              <w:rPr>
                <w:rFonts w:ascii="Times New Roman" w:eastAsia="Times New Roman" w:hAnsi="Times New Roman" w:cs="David" w:hint="eastAsia"/>
                <w:sz w:val="24"/>
                <w:szCs w:val="24"/>
                <w:rtl/>
                <w:lang w:eastAsia="he-IL"/>
              </w:rPr>
            </w:rPrChange>
          </w:rPr>
          <w:delText>וכד</w:delText>
        </w:r>
        <w:r w:rsidRPr="002B2049" w:rsidDel="008B7788">
          <w:rPr>
            <w:rFonts w:ascii="Times New Roman" w:eastAsia="Times New Roman" w:hAnsi="Times New Roman" w:cs="David"/>
            <w:b/>
            <w:bCs/>
            <w:sz w:val="24"/>
            <w:szCs w:val="24"/>
            <w:rtl/>
            <w:lang w:eastAsia="he-IL"/>
            <w:rPrChange w:id="180" w:author="Ofir Tal" w:date="2021-02-17T18:07:00Z">
              <w:rPr>
                <w:rFonts w:ascii="Times New Roman" w:eastAsia="Times New Roman" w:hAnsi="Times New Roman" w:cs="David"/>
                <w:sz w:val="24"/>
                <w:szCs w:val="24"/>
                <w:rtl/>
                <w:lang w:eastAsia="he-IL"/>
              </w:rPr>
            </w:rPrChange>
          </w:rPr>
          <w:delText>')</w:delText>
        </w:r>
        <w:r w:rsidRPr="00E24065" w:rsidDel="008B7788">
          <w:rPr>
            <w:rFonts w:ascii="Times New Roman" w:eastAsia="Times New Roman" w:hAnsi="Times New Roman" w:cs="David" w:hint="cs"/>
            <w:b/>
            <w:bCs/>
            <w:sz w:val="24"/>
            <w:szCs w:val="24"/>
            <w:rtl/>
            <w:lang w:eastAsia="he-IL"/>
          </w:rPr>
          <w:delText xml:space="preserve"> . </w:delText>
        </w:r>
      </w:del>
    </w:p>
    <w:p w:rsidR="00E24065" w:rsidRPr="00E24065" w:rsidDel="002B2049" w:rsidRDefault="00E24065" w:rsidP="00E24065">
      <w:pPr>
        <w:tabs>
          <w:tab w:val="left" w:pos="566"/>
        </w:tabs>
        <w:spacing w:after="200" w:line="360" w:lineRule="auto"/>
        <w:ind w:left="566"/>
        <w:jc w:val="both"/>
        <w:rPr>
          <w:del w:id="181" w:author="Ofir Tal" w:date="2021-02-17T18:06:00Z"/>
          <w:rFonts w:ascii="Times New Roman" w:eastAsia="Times New Roman" w:hAnsi="Times New Roman" w:cs="David"/>
          <w:b/>
          <w:bCs/>
          <w:sz w:val="24"/>
          <w:szCs w:val="24"/>
          <w:lang w:eastAsia="he-IL"/>
        </w:rPr>
      </w:pPr>
      <w:del w:id="182" w:author="Ofir Tal" w:date="2021-02-17T18:06:00Z">
        <w:r w:rsidRPr="00E24065" w:rsidDel="002B2049">
          <w:rPr>
            <w:rFonts w:ascii="Times New Roman" w:eastAsia="Times New Roman" w:hAnsi="Times New Roman" w:cs="David" w:hint="cs"/>
            <w:b/>
            <w:bCs/>
            <w:sz w:val="24"/>
            <w:szCs w:val="24"/>
            <w:rtl/>
            <w:lang w:eastAsia="he-IL"/>
          </w:rPr>
          <w:delText xml:space="preserve">(4) הממונה הפנתה את המערער לסגן נציב שירות המדינה  </w:delText>
        </w:r>
        <w:r w:rsidRPr="002B2049" w:rsidDel="002B2049">
          <w:rPr>
            <w:rFonts w:ascii="Times New Roman" w:eastAsia="Times New Roman" w:hAnsi="Times New Roman" w:cs="David" w:hint="eastAsia"/>
            <w:b/>
            <w:bCs/>
            <w:sz w:val="24"/>
            <w:szCs w:val="24"/>
            <w:rtl/>
            <w:lang w:eastAsia="he-IL"/>
            <w:rPrChange w:id="183" w:author="Ofir Tal" w:date="2021-02-17T18:07:00Z">
              <w:rPr>
                <w:rFonts w:ascii="Times New Roman" w:eastAsia="Times New Roman" w:hAnsi="Times New Roman" w:cs="David" w:hint="eastAsia"/>
                <w:sz w:val="24"/>
                <w:szCs w:val="24"/>
                <w:rtl/>
                <w:lang w:eastAsia="he-IL"/>
              </w:rPr>
            </w:rPrChange>
          </w:rPr>
          <w:delText>ה</w:delText>
        </w:r>
        <w:r w:rsidRPr="002B2049" w:rsidDel="002B2049">
          <w:rPr>
            <w:rFonts w:ascii="Times New Roman" w:eastAsia="Times New Roman" w:hAnsi="Times New Roman" w:cs="David"/>
            <w:b/>
            <w:bCs/>
            <w:sz w:val="24"/>
            <w:szCs w:val="24"/>
            <w:rtl/>
            <w:lang w:eastAsia="he-IL"/>
            <w:rPrChange w:id="184" w:author="Ofir Tal" w:date="2021-02-17T18:07:00Z">
              <w:rPr>
                <w:rFonts w:ascii="Times New Roman" w:eastAsia="Times New Roman" w:hAnsi="Times New Roman" w:cs="David"/>
                <w:sz w:val="24"/>
                <w:szCs w:val="24"/>
                <w:rtl/>
                <w:lang w:eastAsia="he-IL"/>
              </w:rPr>
            </w:rPrChange>
          </w:rPr>
          <w:delText xml:space="preserve">חתום על ההנחיות </w:delText>
        </w:r>
        <w:r w:rsidRPr="002B2049" w:rsidDel="002B2049">
          <w:rPr>
            <w:rFonts w:ascii="Times New Roman" w:eastAsia="Times New Roman" w:hAnsi="Times New Roman" w:cs="David" w:hint="eastAsia"/>
            <w:b/>
            <w:bCs/>
            <w:sz w:val="24"/>
            <w:szCs w:val="24"/>
            <w:rtl/>
            <w:lang w:eastAsia="he-IL"/>
            <w:rPrChange w:id="185" w:author="Ofir Tal" w:date="2021-02-17T18:07:00Z">
              <w:rPr>
                <w:rFonts w:ascii="Times New Roman" w:eastAsia="Times New Roman" w:hAnsi="Times New Roman" w:cs="David" w:hint="eastAsia"/>
                <w:sz w:val="24"/>
                <w:szCs w:val="24"/>
                <w:rtl/>
                <w:lang w:eastAsia="he-IL"/>
              </w:rPr>
            </w:rPrChange>
          </w:rPr>
          <w:delText>שהיא</w:delText>
        </w:r>
        <w:r w:rsidRPr="002B2049" w:rsidDel="002B2049">
          <w:rPr>
            <w:rFonts w:ascii="Times New Roman" w:eastAsia="Times New Roman" w:hAnsi="Times New Roman" w:cs="David"/>
            <w:b/>
            <w:bCs/>
            <w:sz w:val="24"/>
            <w:szCs w:val="24"/>
            <w:rtl/>
            <w:lang w:eastAsia="he-IL"/>
            <w:rPrChange w:id="186" w:author="Ofir Tal" w:date="2021-02-17T18:07:00Z">
              <w:rPr>
                <w:rFonts w:ascii="Times New Roman" w:eastAsia="Times New Roman" w:hAnsi="Times New Roman" w:cs="David"/>
                <w:sz w:val="24"/>
                <w:szCs w:val="24"/>
                <w:rtl/>
                <w:lang w:eastAsia="he-IL"/>
              </w:rPr>
            </w:rPrChange>
          </w:rPr>
          <w:delText xml:space="preserve"> </w:delText>
        </w:r>
        <w:r w:rsidRPr="002B2049" w:rsidDel="002B2049">
          <w:rPr>
            <w:rFonts w:ascii="Times New Roman" w:eastAsia="Times New Roman" w:hAnsi="Times New Roman" w:cs="David" w:hint="eastAsia"/>
            <w:b/>
            <w:bCs/>
            <w:sz w:val="24"/>
            <w:szCs w:val="24"/>
            <w:rtl/>
            <w:lang w:eastAsia="he-IL"/>
            <w:rPrChange w:id="187" w:author="Ofir Tal" w:date="2021-02-17T18:07:00Z">
              <w:rPr>
                <w:rFonts w:ascii="Times New Roman" w:eastAsia="Times New Roman" w:hAnsi="Times New Roman" w:cs="David" w:hint="eastAsia"/>
                <w:sz w:val="24"/>
                <w:szCs w:val="24"/>
                <w:rtl/>
                <w:lang w:eastAsia="he-IL"/>
              </w:rPr>
            </w:rPrChange>
          </w:rPr>
          <w:delText>קיבלה</w:delText>
        </w:r>
        <w:r w:rsidRPr="002B2049" w:rsidDel="002B2049">
          <w:rPr>
            <w:rFonts w:ascii="Times New Roman" w:eastAsia="Times New Roman" w:hAnsi="Times New Roman" w:cs="David"/>
            <w:b/>
            <w:bCs/>
            <w:sz w:val="24"/>
            <w:szCs w:val="24"/>
            <w:rtl/>
            <w:lang w:eastAsia="he-IL"/>
            <w:rPrChange w:id="188" w:author="Ofir Tal" w:date="2021-02-17T18:07:00Z">
              <w:rPr>
                <w:rFonts w:ascii="Times New Roman" w:eastAsia="Times New Roman" w:hAnsi="Times New Roman" w:cs="David"/>
                <w:sz w:val="24"/>
                <w:szCs w:val="24"/>
                <w:rtl/>
                <w:lang w:eastAsia="he-IL"/>
              </w:rPr>
            </w:rPrChange>
          </w:rPr>
          <w:delText xml:space="preserve"> </w:delText>
        </w:r>
        <w:r w:rsidRPr="002B2049" w:rsidDel="002B2049">
          <w:rPr>
            <w:rFonts w:ascii="Times New Roman" w:eastAsia="Times New Roman" w:hAnsi="Times New Roman" w:cs="David" w:hint="eastAsia"/>
            <w:b/>
            <w:bCs/>
            <w:sz w:val="24"/>
            <w:szCs w:val="24"/>
            <w:rtl/>
            <w:lang w:eastAsia="he-IL"/>
            <w:rPrChange w:id="189" w:author="Ofir Tal" w:date="2021-02-17T18:07:00Z">
              <w:rPr>
                <w:rFonts w:ascii="Times New Roman" w:eastAsia="Times New Roman" w:hAnsi="Times New Roman" w:cs="David" w:hint="eastAsia"/>
                <w:sz w:val="24"/>
                <w:szCs w:val="24"/>
                <w:rtl/>
                <w:lang w:eastAsia="he-IL"/>
              </w:rPr>
            </w:rPrChange>
          </w:rPr>
          <w:delText>ב</w:delText>
        </w:r>
        <w:r w:rsidRPr="002B2049" w:rsidDel="002B2049">
          <w:rPr>
            <w:rFonts w:ascii="Times New Roman" w:eastAsia="Times New Roman" w:hAnsi="Times New Roman" w:cs="David"/>
            <w:b/>
            <w:bCs/>
            <w:sz w:val="24"/>
            <w:szCs w:val="24"/>
            <w:rtl/>
            <w:lang w:eastAsia="he-IL"/>
            <w:rPrChange w:id="190" w:author="Ofir Tal" w:date="2021-02-17T18:07:00Z">
              <w:rPr>
                <w:rFonts w:ascii="Times New Roman" w:eastAsia="Times New Roman" w:hAnsi="Times New Roman" w:cs="David"/>
                <w:sz w:val="24"/>
                <w:szCs w:val="24"/>
                <w:rtl/>
                <w:lang w:eastAsia="he-IL"/>
              </w:rPr>
            </w:rPrChange>
          </w:rPr>
          <w:delText xml:space="preserve">-3.12.12, </w:delText>
        </w:r>
        <w:r w:rsidRPr="002B2049" w:rsidDel="002B2049">
          <w:rPr>
            <w:rFonts w:ascii="Times New Roman" w:eastAsia="Times New Roman" w:hAnsi="Times New Roman" w:cs="David" w:hint="eastAsia"/>
            <w:b/>
            <w:bCs/>
            <w:sz w:val="24"/>
            <w:szCs w:val="24"/>
            <w:rtl/>
            <w:lang w:eastAsia="he-IL"/>
            <w:rPrChange w:id="191" w:author="Ofir Tal" w:date="2021-02-17T18:07:00Z">
              <w:rPr>
                <w:rFonts w:ascii="Times New Roman" w:eastAsia="Times New Roman" w:hAnsi="Times New Roman" w:cs="David" w:hint="eastAsia"/>
                <w:sz w:val="24"/>
                <w:szCs w:val="24"/>
                <w:rtl/>
                <w:lang w:eastAsia="he-IL"/>
              </w:rPr>
            </w:rPrChange>
          </w:rPr>
          <w:delText>להצגת</w:delText>
        </w:r>
        <w:r w:rsidRPr="002B2049" w:rsidDel="002B2049">
          <w:rPr>
            <w:rFonts w:ascii="Times New Roman" w:eastAsia="Times New Roman" w:hAnsi="Times New Roman" w:cs="David"/>
            <w:b/>
            <w:bCs/>
            <w:sz w:val="24"/>
            <w:szCs w:val="24"/>
            <w:rtl/>
            <w:lang w:eastAsia="he-IL"/>
            <w:rPrChange w:id="192" w:author="Ofir Tal" w:date="2021-02-17T18:07:00Z">
              <w:rPr>
                <w:rFonts w:ascii="Times New Roman" w:eastAsia="Times New Roman" w:hAnsi="Times New Roman" w:cs="David"/>
                <w:sz w:val="24"/>
                <w:szCs w:val="24"/>
                <w:rtl/>
                <w:lang w:eastAsia="he-IL"/>
              </w:rPr>
            </w:rPrChange>
          </w:rPr>
          <w:delText xml:space="preserve"> טיעוניו </w:delText>
        </w:r>
        <w:r w:rsidRPr="002B2049" w:rsidDel="002B2049">
          <w:rPr>
            <w:rFonts w:ascii="Times New Roman" w:eastAsia="Times New Roman" w:hAnsi="Times New Roman" w:cs="David" w:hint="eastAsia"/>
            <w:b/>
            <w:bCs/>
            <w:sz w:val="24"/>
            <w:szCs w:val="24"/>
            <w:rtl/>
            <w:lang w:eastAsia="he-IL"/>
            <w:rPrChange w:id="193" w:author="Ofir Tal" w:date="2021-02-17T18:07:00Z">
              <w:rPr>
                <w:rFonts w:ascii="Times New Roman" w:eastAsia="Times New Roman" w:hAnsi="Times New Roman" w:cs="David" w:hint="eastAsia"/>
                <w:sz w:val="24"/>
                <w:szCs w:val="24"/>
                <w:rtl/>
                <w:lang w:eastAsia="he-IL"/>
              </w:rPr>
            </w:rPrChange>
          </w:rPr>
          <w:delText>הצודקים</w:delText>
        </w:r>
        <w:r w:rsidRPr="00E24065" w:rsidDel="002B2049">
          <w:rPr>
            <w:rFonts w:ascii="Times New Roman" w:eastAsia="Times New Roman" w:hAnsi="Times New Roman" w:cs="David" w:hint="cs"/>
            <w:b/>
            <w:bCs/>
            <w:sz w:val="24"/>
            <w:szCs w:val="24"/>
            <w:rtl/>
            <w:lang w:eastAsia="he-IL"/>
          </w:rPr>
          <w:delText xml:space="preserve"> ול</w:delText>
        </w:r>
        <w:r w:rsidRPr="00E24065" w:rsidDel="002B2049">
          <w:rPr>
            <w:rFonts w:ascii="Times New Roman" w:eastAsia="Times New Roman" w:hAnsi="Times New Roman" w:cs="David"/>
            <w:b/>
            <w:bCs/>
            <w:sz w:val="24"/>
            <w:szCs w:val="24"/>
            <w:rtl/>
            <w:lang w:eastAsia="he-IL"/>
          </w:rPr>
          <w:delText xml:space="preserve">בקש ממנו לתקן את הנחיותיו בהתאם. כשאלה תתקבלנה היא, כממונה,  </w:delText>
        </w:r>
        <w:r w:rsidRPr="00E24065" w:rsidDel="002B2049">
          <w:rPr>
            <w:rFonts w:ascii="Times New Roman" w:eastAsia="Times New Roman" w:hAnsi="Times New Roman" w:cs="David" w:hint="cs"/>
            <w:b/>
            <w:bCs/>
            <w:sz w:val="24"/>
            <w:szCs w:val="24"/>
            <w:rtl/>
            <w:lang w:eastAsia="he-IL"/>
          </w:rPr>
          <w:delText>ת</w:delText>
        </w:r>
        <w:r w:rsidRPr="00E24065" w:rsidDel="002B2049">
          <w:rPr>
            <w:rFonts w:ascii="Times New Roman" w:eastAsia="Times New Roman" w:hAnsi="Times New Roman" w:cs="David"/>
            <w:b/>
            <w:bCs/>
            <w:sz w:val="24"/>
            <w:szCs w:val="24"/>
            <w:rtl/>
            <w:lang w:eastAsia="he-IL"/>
          </w:rPr>
          <w:delText xml:space="preserve">תקן את אישורה לגימלאות המערער.  </w:delText>
        </w:r>
      </w:del>
    </w:p>
    <w:p w:rsidR="00E24065" w:rsidRPr="002B2049" w:rsidDel="002B2049" w:rsidRDefault="00E24065" w:rsidP="00E24065">
      <w:pPr>
        <w:spacing w:line="360" w:lineRule="auto"/>
        <w:ind w:left="525"/>
        <w:rPr>
          <w:del w:id="194" w:author="Ofir Tal" w:date="2021-02-17T18:06:00Z"/>
          <w:rFonts w:ascii="Times New Roman" w:eastAsia="Times New Roman" w:hAnsi="Times New Roman" w:cs="David"/>
          <w:b/>
          <w:bCs/>
          <w:sz w:val="24"/>
          <w:szCs w:val="24"/>
          <w:rtl/>
          <w:lang w:eastAsia="he-IL"/>
          <w:rPrChange w:id="195" w:author="Ofir Tal" w:date="2021-02-17T18:07:00Z">
            <w:rPr>
              <w:del w:id="196" w:author="Ofir Tal" w:date="2021-02-17T18:06:00Z"/>
              <w:rFonts w:ascii="David" w:eastAsia="Calibri" w:hAnsi="David" w:cs="David"/>
              <w:b/>
              <w:bCs/>
              <w:sz w:val="24"/>
              <w:szCs w:val="24"/>
              <w:rtl/>
            </w:rPr>
          </w:rPrChange>
        </w:rPr>
      </w:pPr>
      <w:del w:id="197" w:author="Ofir Tal" w:date="2021-02-17T18:06:00Z">
        <w:r w:rsidRPr="00E24065" w:rsidDel="002B2049">
          <w:rPr>
            <w:rFonts w:ascii="Times New Roman" w:eastAsia="Times New Roman" w:hAnsi="Times New Roman" w:cs="David"/>
            <w:b/>
            <w:bCs/>
            <w:sz w:val="24"/>
            <w:szCs w:val="24"/>
            <w:rtl/>
            <w:lang w:eastAsia="he-IL"/>
          </w:rPr>
          <w:delText xml:space="preserve"> </w:delText>
        </w:r>
        <w:r w:rsidRPr="002B2049" w:rsidDel="002B2049">
          <w:rPr>
            <w:rFonts w:ascii="Times New Roman" w:eastAsia="Times New Roman" w:hAnsi="Times New Roman" w:cs="David" w:hint="eastAsia"/>
            <w:b/>
            <w:bCs/>
            <w:sz w:val="24"/>
            <w:szCs w:val="24"/>
            <w:rtl/>
            <w:lang w:eastAsia="he-IL"/>
            <w:rPrChange w:id="198" w:author="Ofir Tal" w:date="2021-02-17T18:07:00Z">
              <w:rPr>
                <w:rFonts w:ascii="Times New Roman" w:eastAsia="Times New Roman" w:hAnsi="Times New Roman" w:cs="David" w:hint="eastAsia"/>
                <w:sz w:val="24"/>
                <w:szCs w:val="24"/>
                <w:rtl/>
                <w:lang w:eastAsia="he-IL"/>
              </w:rPr>
            </w:rPrChange>
          </w:rPr>
          <w:delText>יודגש</w:delText>
        </w:r>
        <w:r w:rsidRPr="002B2049" w:rsidDel="002B2049">
          <w:rPr>
            <w:rFonts w:ascii="Times New Roman" w:eastAsia="Times New Roman" w:hAnsi="Times New Roman" w:cs="David"/>
            <w:b/>
            <w:bCs/>
            <w:sz w:val="24"/>
            <w:szCs w:val="24"/>
            <w:rtl/>
            <w:lang w:eastAsia="he-IL"/>
            <w:rPrChange w:id="199" w:author="Ofir Tal" w:date="2021-02-17T18:07:00Z">
              <w:rPr>
                <w:rFonts w:ascii="Times New Roman" w:eastAsia="Times New Roman" w:hAnsi="Times New Roman" w:cs="David"/>
                <w:sz w:val="24"/>
                <w:szCs w:val="24"/>
                <w:rtl/>
                <w:lang w:eastAsia="he-IL"/>
              </w:rPr>
            </w:rPrChange>
          </w:rPr>
          <w:delText xml:space="preserve"> כי לשאלת התובע לגבי סעיף 6 לאישור הגימלאות (עירעור על גימלא יש להפנות בתוך 60 יום לבית הדין)</w:delText>
        </w:r>
        <w:r w:rsidRPr="00E24065" w:rsidDel="002B2049">
          <w:rPr>
            <w:rFonts w:ascii="Times New Roman" w:eastAsia="Times New Roman" w:hAnsi="Times New Roman" w:cs="David"/>
            <w:b/>
            <w:bCs/>
            <w:sz w:val="24"/>
            <w:szCs w:val="24"/>
            <w:rtl/>
            <w:lang w:eastAsia="he-IL"/>
          </w:rPr>
          <w:delText xml:space="preserve"> אמר</w:delText>
        </w:r>
        <w:r w:rsidRPr="00E24065" w:rsidDel="002B2049">
          <w:rPr>
            <w:rFonts w:ascii="Times New Roman" w:eastAsia="Times New Roman" w:hAnsi="Times New Roman" w:cs="David" w:hint="cs"/>
            <w:b/>
            <w:bCs/>
            <w:sz w:val="24"/>
            <w:szCs w:val="24"/>
            <w:rtl/>
            <w:lang w:eastAsia="he-IL"/>
          </w:rPr>
          <w:delText>ה</w:delText>
        </w:r>
        <w:r w:rsidRPr="00E24065" w:rsidDel="002B2049">
          <w:rPr>
            <w:rFonts w:ascii="Times New Roman" w:eastAsia="Times New Roman" w:hAnsi="Times New Roman" w:cs="David"/>
            <w:b/>
            <w:bCs/>
            <w:sz w:val="24"/>
            <w:szCs w:val="24"/>
            <w:rtl/>
            <w:lang w:eastAsia="he-IL"/>
          </w:rPr>
          <w:delText xml:space="preserve"> לו</w:delText>
        </w:r>
        <w:r w:rsidRPr="00E24065" w:rsidDel="002B2049">
          <w:rPr>
            <w:rFonts w:ascii="Times New Roman" w:eastAsia="Times New Roman" w:hAnsi="Times New Roman" w:cs="David" w:hint="cs"/>
            <w:b/>
            <w:bCs/>
            <w:sz w:val="24"/>
            <w:szCs w:val="24"/>
            <w:rtl/>
            <w:lang w:eastAsia="he-IL"/>
          </w:rPr>
          <w:delText xml:space="preserve"> הממונה</w:delText>
        </w:r>
        <w:r w:rsidRPr="00E24065" w:rsidDel="002B2049">
          <w:rPr>
            <w:rFonts w:ascii="Times New Roman" w:eastAsia="Times New Roman" w:hAnsi="Times New Roman" w:cs="David"/>
            <w:b/>
            <w:bCs/>
            <w:sz w:val="24"/>
            <w:szCs w:val="24"/>
            <w:rtl/>
            <w:lang w:eastAsia="he-IL"/>
          </w:rPr>
          <w:delText xml:space="preserve"> במפורש </w:delText>
        </w:r>
        <w:r w:rsidRPr="002B2049" w:rsidDel="002B2049">
          <w:rPr>
            <w:rFonts w:ascii="Times New Roman" w:eastAsia="Times New Roman" w:hAnsi="Times New Roman" w:cs="David"/>
            <w:b/>
            <w:bCs/>
            <w:sz w:val="24"/>
            <w:szCs w:val="24"/>
            <w:rtl/>
            <w:lang w:eastAsia="he-IL"/>
            <w:rPrChange w:id="200" w:author="Ofir Tal" w:date="2021-02-17T18:07:00Z">
              <w:rPr>
                <w:rFonts w:ascii="Times New Roman" w:eastAsia="Times New Roman" w:hAnsi="Times New Roman" w:cs="David"/>
                <w:b/>
                <w:bCs/>
                <w:sz w:val="24"/>
                <w:szCs w:val="24"/>
                <w:u w:val="single"/>
                <w:rtl/>
                <w:lang w:eastAsia="he-IL"/>
              </w:rPr>
            </w:rPrChange>
          </w:rPr>
          <w:delText>שלא יפנה לבית הדין</w:delText>
        </w:r>
        <w:r w:rsidRPr="00E24065" w:rsidDel="002B2049">
          <w:rPr>
            <w:rFonts w:ascii="Times New Roman" w:eastAsia="Times New Roman" w:hAnsi="Times New Roman" w:cs="David"/>
            <w:b/>
            <w:bCs/>
            <w:sz w:val="24"/>
            <w:szCs w:val="24"/>
            <w:rtl/>
            <w:lang w:eastAsia="he-IL"/>
          </w:rPr>
          <w:delText xml:space="preserve"> אלא רק לאחר שיקבל תגובה סופית מהנש"מ, אם עדיין יהיה צורך בכך. </w:delText>
        </w:r>
        <w:r w:rsidRPr="00E24065" w:rsidDel="002B2049">
          <w:rPr>
            <w:rFonts w:ascii="Times New Roman" w:eastAsia="Times New Roman" w:hAnsi="Times New Roman" w:cs="David" w:hint="cs"/>
            <w:b/>
            <w:bCs/>
            <w:sz w:val="24"/>
            <w:szCs w:val="24"/>
            <w:rtl/>
            <w:lang w:eastAsia="he-IL"/>
          </w:rPr>
          <w:delText xml:space="preserve">לדבריה, </w:delText>
        </w:r>
        <w:r w:rsidRPr="00E24065" w:rsidDel="002B2049">
          <w:rPr>
            <w:rFonts w:ascii="Times New Roman" w:eastAsia="Times New Roman" w:hAnsi="Times New Roman" w:cs="David"/>
            <w:b/>
            <w:bCs/>
            <w:sz w:val="24"/>
            <w:szCs w:val="24"/>
            <w:rtl/>
            <w:lang w:eastAsia="he-IL"/>
          </w:rPr>
          <w:delText xml:space="preserve">סעיף 6 באישור הגימלאות הוא משפט סטנדרטי שנכלל בכל אישורי הגימלאות שהיא שולחת אך הוא לא רלוונטי </w:delText>
        </w:r>
        <w:r w:rsidRPr="00E24065" w:rsidDel="002B2049">
          <w:rPr>
            <w:rFonts w:ascii="Times New Roman" w:eastAsia="Times New Roman" w:hAnsi="Times New Roman" w:cs="David" w:hint="cs"/>
            <w:b/>
            <w:bCs/>
            <w:sz w:val="24"/>
            <w:szCs w:val="24"/>
            <w:rtl/>
            <w:lang w:eastAsia="he-IL"/>
          </w:rPr>
          <w:delText>ל</w:delText>
        </w:r>
        <w:r w:rsidRPr="00E24065" w:rsidDel="002B2049">
          <w:rPr>
            <w:rFonts w:ascii="Times New Roman" w:eastAsia="Times New Roman" w:hAnsi="Times New Roman" w:cs="David"/>
            <w:b/>
            <w:bCs/>
            <w:sz w:val="24"/>
            <w:szCs w:val="24"/>
            <w:rtl/>
            <w:lang w:eastAsia="he-IL"/>
          </w:rPr>
          <w:delText xml:space="preserve">מקרה זה. </w:delText>
        </w:r>
        <w:r w:rsidRPr="002B2049" w:rsidDel="002B2049">
          <w:rPr>
            <w:rFonts w:ascii="Times New Roman" w:eastAsia="Times New Roman" w:hAnsi="Times New Roman" w:cs="David"/>
            <w:b/>
            <w:bCs/>
            <w:sz w:val="24"/>
            <w:szCs w:val="24"/>
            <w:rtl/>
            <w:lang w:eastAsia="he-IL"/>
            <w:rPrChange w:id="201" w:author="Ofir Tal" w:date="2021-02-17T18:07:00Z">
              <w:rPr>
                <w:rFonts w:ascii="David" w:eastAsia="Calibri" w:hAnsi="David" w:cs="David"/>
                <w:b/>
                <w:bCs/>
                <w:sz w:val="24"/>
                <w:szCs w:val="24"/>
                <w:rtl/>
              </w:rPr>
            </w:rPrChange>
          </w:rPr>
          <w:delText xml:space="preserve"> </w:delText>
        </w:r>
      </w:del>
    </w:p>
    <w:p w:rsidR="00E24065" w:rsidRPr="002B2049" w:rsidDel="002B2049" w:rsidRDefault="00E24065" w:rsidP="00E24065">
      <w:pPr>
        <w:spacing w:line="360" w:lineRule="auto"/>
        <w:ind w:left="525"/>
        <w:rPr>
          <w:del w:id="202" w:author="Ofir Tal" w:date="2021-02-17T18:06:00Z"/>
          <w:rFonts w:ascii="Times New Roman" w:eastAsia="Times New Roman" w:hAnsi="Times New Roman" w:cs="David"/>
          <w:b/>
          <w:bCs/>
          <w:sz w:val="24"/>
          <w:szCs w:val="24"/>
          <w:lang w:eastAsia="he-IL"/>
          <w:rPrChange w:id="203" w:author="Ofir Tal" w:date="2021-02-17T18:07:00Z">
            <w:rPr>
              <w:del w:id="204" w:author="Ofir Tal" w:date="2021-02-17T18:06:00Z"/>
              <w:rFonts w:ascii="David" w:eastAsia="Calibri" w:hAnsi="David" w:cs="David"/>
              <w:sz w:val="24"/>
              <w:szCs w:val="24"/>
            </w:rPr>
          </w:rPrChange>
        </w:rPr>
      </w:pPr>
      <w:del w:id="205" w:author="Ofir Tal" w:date="2021-02-17T18:06:00Z">
        <w:r w:rsidRPr="002B2049" w:rsidDel="002B2049">
          <w:rPr>
            <w:rFonts w:ascii="Times New Roman" w:eastAsia="Times New Roman" w:hAnsi="Times New Roman" w:cs="David"/>
            <w:b/>
            <w:bCs/>
            <w:sz w:val="24"/>
            <w:szCs w:val="24"/>
            <w:rtl/>
            <w:lang w:eastAsia="he-IL"/>
            <w:rPrChange w:id="206" w:author="Ofir Tal" w:date="2021-02-17T18:07:00Z">
              <w:rPr>
                <w:rFonts w:ascii="David" w:eastAsia="Calibri" w:hAnsi="David" w:cs="David"/>
                <w:b/>
                <w:bCs/>
                <w:sz w:val="24"/>
                <w:szCs w:val="24"/>
                <w:rtl/>
              </w:rPr>
            </w:rPrChange>
          </w:rPr>
          <w:delText>למערער לא היתה סיבה לחשוב שפיסקא 6 באישור הגימלאות גובר על דבריה המפורשים והנחיותיה של אותה ממונה החתומה על אישור הגמלאות</w:delText>
        </w:r>
        <w:r w:rsidRPr="002B2049" w:rsidDel="002B2049">
          <w:rPr>
            <w:rFonts w:ascii="Times New Roman" w:eastAsia="Times New Roman" w:hAnsi="Times New Roman" w:cs="David"/>
            <w:b/>
            <w:bCs/>
            <w:sz w:val="24"/>
            <w:szCs w:val="24"/>
            <w:rtl/>
            <w:lang w:eastAsia="he-IL"/>
            <w:rPrChange w:id="207" w:author="Ofir Tal" w:date="2021-02-17T18:07:00Z">
              <w:rPr>
                <w:rFonts w:ascii="David" w:eastAsia="Calibri" w:hAnsi="David" w:cs="David"/>
                <w:sz w:val="24"/>
                <w:szCs w:val="24"/>
                <w:rtl/>
              </w:rPr>
            </w:rPrChange>
          </w:rPr>
          <w:delText xml:space="preserve">, ולכן פעל בהתאם להנחיה זו: הוא התקשר מיד, טלפונית, אל סגן נציב שרות המדינה מר אהרונוב והחל לשטוח בפניו את טיעוניו תוך שהמערער מדגיש שמדובר ככל הנראה בטעות כלשהי שנפלה בהנחיותיו ושיש פשוט לתקנה. </w:delText>
        </w:r>
      </w:del>
    </w:p>
    <w:p w:rsidR="00E24065" w:rsidRPr="00E24065" w:rsidDel="002B2049" w:rsidRDefault="00E24065" w:rsidP="00E24065">
      <w:pPr>
        <w:spacing w:line="360" w:lineRule="auto"/>
        <w:ind w:left="525"/>
        <w:contextualSpacing/>
        <w:rPr>
          <w:del w:id="208" w:author="Ofir Tal" w:date="2021-02-17T18:06:00Z"/>
          <w:rFonts w:ascii="Times New Roman" w:eastAsia="Times New Roman" w:hAnsi="Times New Roman" w:cs="David"/>
          <w:b/>
          <w:bCs/>
          <w:sz w:val="24"/>
          <w:szCs w:val="24"/>
          <w:rtl/>
          <w:lang w:eastAsia="he-IL"/>
        </w:rPr>
      </w:pPr>
      <w:del w:id="209" w:author="Ofir Tal" w:date="2021-02-17T18:06:00Z">
        <w:r w:rsidRPr="002B2049" w:rsidDel="002B2049">
          <w:rPr>
            <w:rFonts w:ascii="Times New Roman" w:eastAsia="Times New Roman" w:hAnsi="Times New Roman" w:cs="David"/>
            <w:b/>
            <w:bCs/>
            <w:sz w:val="24"/>
            <w:szCs w:val="24"/>
            <w:rtl/>
            <w:lang w:eastAsia="he-IL"/>
            <w:rPrChange w:id="210" w:author="Ofir Tal" w:date="2021-02-17T18:07:00Z">
              <w:rPr>
                <w:rFonts w:ascii="David" w:eastAsia="Calibri" w:hAnsi="David" w:cs="David"/>
                <w:b/>
                <w:bCs/>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1" w:author="Ofir Tal" w:date="2021-02-17T18:07:00Z">
              <w:rPr>
                <w:rFonts w:ascii="David" w:eastAsia="Calibri" w:hAnsi="David" w:cs="David" w:hint="eastAsia"/>
                <w:b/>
                <w:bCs/>
                <w:sz w:val="24"/>
                <w:szCs w:val="24"/>
                <w:rtl/>
              </w:rPr>
            </w:rPrChange>
          </w:rPr>
          <w:delText>מר</w:delText>
        </w:r>
        <w:r w:rsidRPr="002B2049" w:rsidDel="002B2049">
          <w:rPr>
            <w:rFonts w:ascii="Times New Roman" w:eastAsia="Times New Roman" w:hAnsi="Times New Roman" w:cs="David"/>
            <w:b/>
            <w:bCs/>
            <w:sz w:val="24"/>
            <w:szCs w:val="24"/>
            <w:rtl/>
            <w:lang w:eastAsia="he-IL"/>
            <w:rPrChange w:id="212" w:author="Ofir Tal" w:date="2021-02-17T18:07:00Z">
              <w:rPr>
                <w:rFonts w:ascii="David" w:eastAsia="Calibri" w:hAnsi="David" w:cs="David"/>
                <w:b/>
                <w:bCs/>
                <w:sz w:val="24"/>
                <w:szCs w:val="24"/>
                <w:rtl/>
              </w:rPr>
            </w:rPrChange>
          </w:rPr>
          <w:delText xml:space="preserve"> אהרונוב </w:delText>
        </w:r>
        <w:r w:rsidRPr="002B2049" w:rsidDel="002B2049">
          <w:rPr>
            <w:rFonts w:ascii="Times New Roman" w:eastAsia="Times New Roman" w:hAnsi="Times New Roman" w:cs="David" w:hint="eastAsia"/>
            <w:b/>
            <w:bCs/>
            <w:sz w:val="24"/>
            <w:szCs w:val="24"/>
            <w:rtl/>
            <w:lang w:eastAsia="he-IL"/>
            <w:rPrChange w:id="213" w:author="Ofir Tal" w:date="2021-02-17T18:07:00Z">
              <w:rPr>
                <w:rFonts w:ascii="David" w:eastAsia="Calibri" w:hAnsi="David" w:cs="David" w:hint="eastAsia"/>
                <w:sz w:val="24"/>
                <w:szCs w:val="24"/>
                <w:rtl/>
              </w:rPr>
            </w:rPrChange>
          </w:rPr>
          <w:delText>לא</w:delText>
        </w:r>
        <w:r w:rsidRPr="002B2049" w:rsidDel="002B2049">
          <w:rPr>
            <w:rFonts w:ascii="Times New Roman" w:eastAsia="Times New Roman" w:hAnsi="Times New Roman" w:cs="David"/>
            <w:b/>
            <w:bCs/>
            <w:sz w:val="24"/>
            <w:szCs w:val="24"/>
            <w:rtl/>
            <w:lang w:eastAsia="he-IL"/>
            <w:rPrChange w:id="214"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5" w:author="Ofir Tal" w:date="2021-02-17T18:07:00Z">
              <w:rPr>
                <w:rFonts w:ascii="David" w:eastAsia="Calibri" w:hAnsi="David" w:cs="David" w:hint="eastAsia"/>
                <w:sz w:val="24"/>
                <w:szCs w:val="24"/>
                <w:rtl/>
              </w:rPr>
            </w:rPrChange>
          </w:rPr>
          <w:delText>דחה</w:delText>
        </w:r>
        <w:r w:rsidRPr="002B2049" w:rsidDel="002B2049">
          <w:rPr>
            <w:rFonts w:ascii="Times New Roman" w:eastAsia="Times New Roman" w:hAnsi="Times New Roman" w:cs="David"/>
            <w:b/>
            <w:bCs/>
            <w:sz w:val="24"/>
            <w:szCs w:val="24"/>
            <w:rtl/>
            <w:lang w:eastAsia="he-IL"/>
            <w:rPrChange w:id="216"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7" w:author="Ofir Tal" w:date="2021-02-17T18:07:00Z">
              <w:rPr>
                <w:rFonts w:ascii="David" w:eastAsia="Calibri" w:hAnsi="David" w:cs="David" w:hint="eastAsia"/>
                <w:sz w:val="24"/>
                <w:szCs w:val="24"/>
                <w:rtl/>
              </w:rPr>
            </w:rPrChange>
          </w:rPr>
          <w:delText>את</w:delText>
        </w:r>
        <w:r w:rsidRPr="002B2049" w:rsidDel="002B2049">
          <w:rPr>
            <w:rFonts w:ascii="Times New Roman" w:eastAsia="Times New Roman" w:hAnsi="Times New Roman" w:cs="David"/>
            <w:b/>
            <w:bCs/>
            <w:sz w:val="24"/>
            <w:szCs w:val="24"/>
            <w:rtl/>
            <w:lang w:eastAsia="he-IL"/>
            <w:rPrChange w:id="218"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9" w:author="Ofir Tal" w:date="2021-02-17T18:07:00Z">
              <w:rPr>
                <w:rFonts w:ascii="David" w:eastAsia="Calibri" w:hAnsi="David" w:cs="David" w:hint="eastAsia"/>
                <w:sz w:val="24"/>
                <w:szCs w:val="24"/>
                <w:rtl/>
              </w:rPr>
            </w:rPrChange>
          </w:rPr>
          <w:delText>פנית</w:delText>
        </w:r>
        <w:r w:rsidRPr="002B2049" w:rsidDel="002B2049">
          <w:rPr>
            <w:rFonts w:ascii="Times New Roman" w:eastAsia="Times New Roman" w:hAnsi="Times New Roman" w:cs="David"/>
            <w:b/>
            <w:bCs/>
            <w:sz w:val="24"/>
            <w:szCs w:val="24"/>
            <w:rtl/>
            <w:lang w:eastAsia="he-IL"/>
            <w:rPrChange w:id="220"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21" w:author="Ofir Tal" w:date="2021-02-17T18:07:00Z">
              <w:rPr>
                <w:rFonts w:ascii="David" w:eastAsia="Calibri" w:hAnsi="David" w:cs="David" w:hint="eastAsia"/>
                <w:sz w:val="24"/>
                <w:szCs w:val="24"/>
                <w:rtl/>
              </w:rPr>
            </w:rPrChange>
          </w:rPr>
          <w:delText>המערער</w:delText>
        </w:r>
        <w:r w:rsidRPr="002B2049" w:rsidDel="002B2049">
          <w:rPr>
            <w:rFonts w:ascii="Times New Roman" w:eastAsia="Times New Roman" w:hAnsi="Times New Roman" w:cs="David"/>
            <w:b/>
            <w:bCs/>
            <w:sz w:val="24"/>
            <w:szCs w:val="24"/>
            <w:rtl/>
            <w:lang w:eastAsia="he-IL"/>
            <w:rPrChange w:id="222"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23" w:author="Ofir Tal" w:date="2021-02-17T18:07:00Z">
              <w:rPr>
                <w:rFonts w:ascii="David" w:eastAsia="Calibri" w:hAnsi="David" w:cs="David" w:hint="eastAsia"/>
                <w:sz w:val="24"/>
                <w:szCs w:val="24"/>
                <w:rtl/>
              </w:rPr>
            </w:rPrChange>
          </w:rPr>
          <w:delText>הוא</w:delText>
        </w:r>
        <w:r w:rsidRPr="002B2049" w:rsidDel="002B2049">
          <w:rPr>
            <w:rFonts w:ascii="Times New Roman" w:eastAsia="Times New Roman" w:hAnsi="Times New Roman" w:cs="David"/>
            <w:b/>
            <w:bCs/>
            <w:sz w:val="24"/>
            <w:szCs w:val="24"/>
            <w:rtl/>
            <w:lang w:eastAsia="he-IL"/>
            <w:rPrChange w:id="224" w:author="Ofir Tal" w:date="2021-02-17T18:07:00Z">
              <w:rPr>
                <w:rFonts w:ascii="David" w:eastAsia="Calibri" w:hAnsi="David" w:cs="David"/>
                <w:b/>
                <w:bCs/>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25" w:author="Ofir Tal" w:date="2021-02-17T18:07:00Z">
              <w:rPr>
                <w:rFonts w:ascii="David" w:eastAsia="Calibri" w:hAnsi="David" w:cs="David" w:hint="eastAsia"/>
                <w:sz w:val="24"/>
                <w:szCs w:val="24"/>
                <w:rtl/>
              </w:rPr>
            </w:rPrChange>
          </w:rPr>
          <w:delText>גם</w:delText>
        </w:r>
        <w:r w:rsidRPr="002B2049" w:rsidDel="002B2049">
          <w:rPr>
            <w:rFonts w:ascii="Times New Roman" w:eastAsia="Times New Roman" w:hAnsi="Times New Roman" w:cs="David"/>
            <w:b/>
            <w:bCs/>
            <w:sz w:val="24"/>
            <w:szCs w:val="24"/>
            <w:rtl/>
            <w:lang w:eastAsia="he-IL"/>
            <w:rPrChange w:id="226" w:author="Ofir Tal" w:date="2021-02-17T18:07:00Z">
              <w:rPr>
                <w:rFonts w:ascii="David" w:eastAsia="Calibri" w:hAnsi="David" w:cs="David"/>
                <w:b/>
                <w:bCs/>
                <w:sz w:val="24"/>
                <w:szCs w:val="24"/>
                <w:rtl/>
              </w:rPr>
            </w:rPrChange>
          </w:rPr>
          <w:delText xml:space="preserve"> לא אמר לו שעליו להפנות את השגותיו לבית הדין, אלא ביקש שהמערער יעלה את טיעוניו על הכתב וישלחם </w:delText>
        </w:r>
        <w:r w:rsidRPr="002B2049" w:rsidDel="002B2049">
          <w:rPr>
            <w:rFonts w:ascii="Times New Roman" w:eastAsia="Times New Roman" w:hAnsi="Times New Roman" w:cs="David" w:hint="eastAsia"/>
            <w:b/>
            <w:bCs/>
            <w:sz w:val="24"/>
            <w:szCs w:val="24"/>
            <w:rtl/>
            <w:lang w:eastAsia="he-IL"/>
            <w:rPrChange w:id="227" w:author="Ofir Tal" w:date="2021-02-17T18:07:00Z">
              <w:rPr>
                <w:rFonts w:ascii="David" w:eastAsia="Calibri" w:hAnsi="David" w:cs="David" w:hint="eastAsia"/>
                <w:b/>
                <w:bCs/>
                <w:sz w:val="24"/>
                <w:szCs w:val="24"/>
                <w:u w:val="single"/>
                <w:rtl/>
              </w:rPr>
            </w:rPrChange>
          </w:rPr>
          <w:delText>אלי</w:delText>
        </w:r>
        <w:r w:rsidRPr="002B2049" w:rsidDel="002B2049">
          <w:rPr>
            <w:rFonts w:ascii="Times New Roman" w:eastAsia="Times New Roman" w:hAnsi="Times New Roman" w:cs="David" w:hint="eastAsia"/>
            <w:b/>
            <w:bCs/>
            <w:sz w:val="24"/>
            <w:szCs w:val="24"/>
            <w:rtl/>
            <w:lang w:eastAsia="he-IL"/>
            <w:rPrChange w:id="228" w:author="Ofir Tal" w:date="2021-02-17T18:07:00Z">
              <w:rPr>
                <w:rFonts w:ascii="David" w:eastAsia="Calibri" w:hAnsi="David" w:cs="David" w:hint="eastAsia"/>
                <w:b/>
                <w:bCs/>
                <w:sz w:val="24"/>
                <w:szCs w:val="24"/>
                <w:highlight w:val="green"/>
                <w:u w:val="single"/>
                <w:rtl/>
              </w:rPr>
            </w:rPrChange>
          </w:rPr>
          <w:delText>ו</w:delText>
        </w:r>
        <w:r w:rsidRPr="002B2049" w:rsidDel="002B2049">
          <w:rPr>
            <w:rFonts w:ascii="Times New Roman" w:eastAsia="Times New Roman" w:hAnsi="Times New Roman" w:cs="David"/>
            <w:b/>
            <w:bCs/>
            <w:sz w:val="24"/>
            <w:szCs w:val="24"/>
            <w:rtl/>
            <w:lang w:eastAsia="he-IL"/>
            <w:rPrChange w:id="229" w:author="Ofir Tal" w:date="2021-02-17T18:07:00Z">
              <w:rPr>
                <w:rFonts w:ascii="David" w:eastAsia="Calibri" w:hAnsi="David" w:cs="David"/>
                <w:sz w:val="24"/>
                <w:szCs w:val="24"/>
                <w:rtl/>
              </w:rPr>
            </w:rPrChange>
          </w:rPr>
          <w:delText xml:space="preserve"> וכך עשה המערער במכתב מ-8.1.13. </w:delText>
        </w:r>
      </w:del>
    </w:p>
    <w:p w:rsidR="00E24065" w:rsidRPr="00E24065" w:rsidDel="002B2049" w:rsidRDefault="00E24065" w:rsidP="00E24065">
      <w:pPr>
        <w:spacing w:line="256" w:lineRule="auto"/>
        <w:ind w:left="525"/>
        <w:contextualSpacing/>
        <w:rPr>
          <w:del w:id="230" w:author="Ofir Tal" w:date="2021-02-17T18:06:00Z"/>
          <w:rFonts w:ascii="Times New Roman" w:eastAsia="Times New Roman" w:hAnsi="Times New Roman" w:cs="David"/>
          <w:b/>
          <w:bCs/>
          <w:sz w:val="24"/>
          <w:szCs w:val="24"/>
          <w:rtl/>
          <w:lang w:eastAsia="he-IL"/>
        </w:rPr>
      </w:pPr>
    </w:p>
    <w:p w:rsidR="00E24065" w:rsidRPr="002B2049" w:rsidRDefault="00E24065">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Change w:id="231" w:author="Ofir Tal" w:date="2021-02-17T18:06:00Z">
            <w:rPr>
              <w:rFonts w:ascii="Times New Roman" w:eastAsia="Times New Roman" w:hAnsi="Times New Roman" w:cs="David"/>
              <w:sz w:val="24"/>
              <w:szCs w:val="24"/>
              <w:rtl/>
              <w:lang w:eastAsia="he-IL"/>
            </w:rPr>
          </w:rPrChange>
        </w:rPr>
        <w:pPrChange w:id="232" w:author="Ofir Tal" w:date="2021-02-17T18:07:00Z">
          <w:pPr>
            <w:tabs>
              <w:tab w:val="left" w:pos="566"/>
            </w:tabs>
            <w:spacing w:after="200" w:line="360" w:lineRule="auto"/>
            <w:ind w:left="566"/>
            <w:jc w:val="both"/>
          </w:pPr>
        </w:pPrChange>
      </w:pPr>
      <w:del w:id="233" w:author="Ofir Tal" w:date="2021-02-17T18:06:00Z">
        <w:r w:rsidDel="002B2049">
          <w:rPr>
            <w:rFonts w:ascii="Times New Roman" w:eastAsia="Times New Roman" w:hAnsi="Times New Roman" w:cs="David" w:hint="cs"/>
            <w:b/>
            <w:bCs/>
            <w:sz w:val="24"/>
            <w:szCs w:val="24"/>
            <w:rtl/>
            <w:lang w:eastAsia="he-IL"/>
          </w:rPr>
          <w:delText>(5</w:delText>
        </w:r>
        <w:r w:rsidRPr="00E24065" w:rsidDel="002B2049">
          <w:rPr>
            <w:rFonts w:ascii="Times New Roman" w:eastAsia="Times New Roman" w:hAnsi="Times New Roman" w:cs="David" w:hint="cs"/>
            <w:b/>
            <w:bCs/>
            <w:sz w:val="24"/>
            <w:szCs w:val="24"/>
            <w:rtl/>
            <w:lang w:eastAsia="he-IL"/>
          </w:rPr>
          <w:delText>)</w:delText>
        </w:r>
        <w:r w:rsidDel="002B2049">
          <w:rPr>
            <w:rFonts w:ascii="Times New Roman" w:eastAsia="Times New Roman" w:hAnsi="Times New Roman" w:cs="David" w:hint="cs"/>
            <w:b/>
            <w:bCs/>
            <w:sz w:val="24"/>
            <w:szCs w:val="24"/>
            <w:rtl/>
            <w:lang w:eastAsia="he-IL"/>
          </w:rPr>
          <w:delText xml:space="preserve"> </w:delText>
        </w:r>
        <w:r w:rsidRPr="00E24065" w:rsidDel="002B2049">
          <w:rPr>
            <w:rFonts w:ascii="Times New Roman" w:eastAsia="Times New Roman" w:hAnsi="Times New Roman" w:cs="David" w:hint="cs"/>
            <w:b/>
            <w:bCs/>
            <w:sz w:val="24"/>
            <w:szCs w:val="24"/>
            <w:rtl/>
            <w:lang w:eastAsia="he-IL"/>
          </w:rPr>
          <w:delText>ה</w:delText>
        </w:r>
      </w:del>
      <w:ins w:id="234" w:author="Ofir Tal" w:date="2021-02-17T18:07:00Z">
        <w:r w:rsidR="002B2049" w:rsidRPr="002B2049">
          <w:rPr>
            <w:rFonts w:ascii="Times New Roman" w:eastAsia="Times New Roman" w:hAnsi="Times New Roman" w:cs="David"/>
            <w:b/>
            <w:bCs/>
            <w:sz w:val="24"/>
            <w:szCs w:val="24"/>
            <w:rtl/>
            <w:lang w:eastAsia="he-IL"/>
            <w:rPrChange w:id="235" w:author="Ofir Tal" w:date="2021-02-17T18:07:00Z">
              <w:rPr>
                <w:rFonts w:cs="David"/>
                <w:b/>
                <w:bCs/>
                <w:rtl/>
              </w:rPr>
            </w:rPrChange>
          </w:rPr>
          <w:t xml:space="preserve"> </w:t>
        </w:r>
        <w:r w:rsidR="002B2049" w:rsidRPr="002B2049">
          <w:rPr>
            <w:rFonts w:ascii="Times New Roman" w:eastAsia="Times New Roman" w:hAnsi="Times New Roman" w:cs="David" w:hint="eastAsia"/>
            <w:b/>
            <w:bCs/>
            <w:sz w:val="24"/>
            <w:szCs w:val="24"/>
            <w:rtl/>
            <w:lang w:eastAsia="he-IL"/>
            <w:rPrChange w:id="236" w:author="Ofir Tal" w:date="2021-02-17T18:07:00Z">
              <w:rPr>
                <w:rFonts w:cs="David" w:hint="eastAsia"/>
                <w:b/>
                <w:bCs/>
                <w:rtl/>
              </w:rPr>
            </w:rPrChange>
          </w:rPr>
          <w:t>הנציבות</w:t>
        </w:r>
        <w:r w:rsidR="002B2049" w:rsidRPr="002B2049">
          <w:rPr>
            <w:rFonts w:ascii="Times New Roman" w:eastAsia="Times New Roman" w:hAnsi="Times New Roman" w:cs="David"/>
            <w:b/>
            <w:bCs/>
            <w:sz w:val="24"/>
            <w:szCs w:val="24"/>
            <w:rtl/>
            <w:lang w:eastAsia="he-IL"/>
            <w:rPrChange w:id="237" w:author="Ofir Tal" w:date="2021-02-17T18:07:00Z">
              <w:rPr>
                <w:rFonts w:cs="David"/>
                <w:b/>
                <w:bCs/>
                <w:rtl/>
              </w:rPr>
            </w:rPrChange>
          </w:rPr>
          <w:t xml:space="preserve"> היא שענתה למערער בפועל על טענותיו ביחס לחישוב </w:t>
        </w:r>
        <w:proofErr w:type="spellStart"/>
        <w:r w:rsidR="002B2049" w:rsidRPr="002B2049">
          <w:rPr>
            <w:rFonts w:ascii="Times New Roman" w:eastAsia="Times New Roman" w:hAnsi="Times New Roman" w:cs="David" w:hint="eastAsia"/>
            <w:b/>
            <w:bCs/>
            <w:sz w:val="24"/>
            <w:szCs w:val="24"/>
            <w:rtl/>
            <w:lang w:eastAsia="he-IL"/>
            <w:rPrChange w:id="238" w:author="Ofir Tal" w:date="2021-02-17T18:07:00Z">
              <w:rPr>
                <w:rFonts w:cs="David" w:hint="eastAsia"/>
                <w:b/>
                <w:bCs/>
                <w:rtl/>
              </w:rPr>
            </w:rPrChange>
          </w:rPr>
          <w:t>הגימלה</w:t>
        </w:r>
        <w:proofErr w:type="spellEnd"/>
        <w:r w:rsidR="002B2049">
          <w:rPr>
            <w:rFonts w:ascii="Times New Roman" w:eastAsia="Times New Roman" w:hAnsi="Times New Roman" w:cs="David" w:hint="cs"/>
            <w:b/>
            <w:bCs/>
            <w:sz w:val="24"/>
            <w:szCs w:val="24"/>
            <w:rtl/>
            <w:lang w:eastAsia="he-IL"/>
          </w:rPr>
          <w:t>, וה</w:t>
        </w:r>
      </w:ins>
      <w:del w:id="239" w:author="Ofir Tal" w:date="2021-02-17T18:07:00Z">
        <w:r w:rsidRPr="00E24065" w:rsidDel="002B2049">
          <w:rPr>
            <w:rFonts w:ascii="Times New Roman" w:eastAsia="Times New Roman" w:hAnsi="Times New Roman" w:cs="David" w:hint="cs"/>
            <w:b/>
            <w:bCs/>
            <w:sz w:val="24"/>
            <w:szCs w:val="24"/>
            <w:rtl/>
            <w:lang w:eastAsia="he-IL"/>
          </w:rPr>
          <w:delText>נ</w:delText>
        </w:r>
      </w:del>
      <w:ins w:id="240" w:author="Ofir Tal" w:date="2021-02-17T18:07:00Z">
        <w:r w:rsidR="002B2049">
          <w:rPr>
            <w:rFonts w:ascii="Times New Roman" w:eastAsia="Times New Roman" w:hAnsi="Times New Roman" w:cs="David" w:hint="cs"/>
            <w:b/>
            <w:bCs/>
            <w:sz w:val="24"/>
            <w:szCs w:val="24"/>
            <w:rtl/>
            <w:lang w:eastAsia="he-IL"/>
          </w:rPr>
          <w:t>נ</w:t>
        </w:r>
      </w:ins>
      <w:r w:rsidRPr="00E24065">
        <w:rPr>
          <w:rFonts w:ascii="Times New Roman" w:eastAsia="Times New Roman" w:hAnsi="Times New Roman" w:cs="David" w:hint="cs"/>
          <w:b/>
          <w:bCs/>
          <w:sz w:val="24"/>
          <w:szCs w:val="24"/>
          <w:rtl/>
          <w:lang w:eastAsia="he-IL"/>
        </w:rPr>
        <w:t xml:space="preserve">ציבות היא שהתכתבה עם המערער בפועל </w:t>
      </w:r>
      <w:del w:id="241" w:author="Ofir Tal" w:date="2021-02-17T18:07:00Z">
        <w:r w:rsidRPr="00E24065" w:rsidDel="002B2049">
          <w:rPr>
            <w:rFonts w:ascii="Times New Roman" w:eastAsia="Times New Roman" w:hAnsi="Times New Roman" w:cs="David" w:hint="cs"/>
            <w:b/>
            <w:bCs/>
            <w:sz w:val="24"/>
            <w:szCs w:val="24"/>
            <w:rtl/>
            <w:lang w:eastAsia="he-IL"/>
          </w:rPr>
          <w:delText>על טענותיו ביחס לחישוב הגימלה</w:delText>
        </w:r>
      </w:del>
      <w:ins w:id="242" w:author="Ofir Tal" w:date="2021-02-17T18:07:00Z">
        <w:r w:rsidR="002B2049">
          <w:rPr>
            <w:rFonts w:ascii="Times New Roman" w:eastAsia="Times New Roman" w:hAnsi="Times New Roman" w:cs="David" w:hint="cs"/>
            <w:b/>
            <w:bCs/>
            <w:sz w:val="24"/>
            <w:szCs w:val="24"/>
            <w:rtl/>
            <w:lang w:eastAsia="he-IL"/>
          </w:rPr>
          <w:t>בעניין זה,</w:t>
        </w:r>
      </w:ins>
      <w:r w:rsidRPr="00E24065">
        <w:rPr>
          <w:rFonts w:ascii="Times New Roman" w:eastAsia="Times New Roman" w:hAnsi="Times New Roman" w:cs="David" w:hint="cs"/>
          <w:b/>
          <w:bCs/>
          <w:sz w:val="24"/>
          <w:szCs w:val="24"/>
          <w:rtl/>
          <w:lang w:eastAsia="he-IL"/>
        </w:rPr>
        <w:t xml:space="preserve"> ולא </w:t>
      </w:r>
      <w:proofErr w:type="spellStart"/>
      <w:r w:rsidRPr="00E24065">
        <w:rPr>
          <w:rFonts w:ascii="Times New Roman" w:eastAsia="Times New Roman" w:hAnsi="Times New Roman" w:cs="David" w:hint="cs"/>
          <w:b/>
          <w:bCs/>
          <w:sz w:val="24"/>
          <w:szCs w:val="24"/>
          <w:rtl/>
          <w:lang w:eastAsia="he-IL"/>
        </w:rPr>
        <w:t>מינהלת</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גימלאות</w:t>
      </w:r>
      <w:proofErr w:type="spellEnd"/>
      <w:r w:rsidRPr="002B2049">
        <w:rPr>
          <w:rFonts w:ascii="Times New Roman" w:eastAsia="Times New Roman" w:hAnsi="Times New Roman" w:cs="David"/>
          <w:b/>
          <w:bCs/>
          <w:sz w:val="24"/>
          <w:szCs w:val="24"/>
          <w:rtl/>
          <w:lang w:eastAsia="he-IL"/>
          <w:rPrChange w:id="243" w:author="Ofir Tal" w:date="2021-02-17T18:06:00Z">
            <w:rPr>
              <w:rFonts w:ascii="Times New Roman" w:eastAsia="Times New Roman" w:hAnsi="Times New Roman" w:cs="David"/>
              <w:sz w:val="24"/>
              <w:szCs w:val="24"/>
              <w:rtl/>
              <w:lang w:eastAsia="he-IL"/>
            </w:rPr>
          </w:rPrChange>
        </w:rPr>
        <w:t xml:space="preserve">. </w:t>
      </w:r>
    </w:p>
    <w:p w:rsidR="00E24065" w:rsidRPr="00E24065" w:rsidDel="002B2049" w:rsidRDefault="00E24065" w:rsidP="00E24065">
      <w:pPr>
        <w:tabs>
          <w:tab w:val="left" w:pos="566"/>
        </w:tabs>
        <w:spacing w:after="200" w:line="360" w:lineRule="auto"/>
        <w:ind w:left="566"/>
        <w:jc w:val="both"/>
        <w:rPr>
          <w:del w:id="244" w:author="Ofir Tal" w:date="2021-02-17T18:07:00Z"/>
          <w:rFonts w:ascii="Times New Roman" w:eastAsia="Times New Roman" w:hAnsi="Times New Roman" w:cs="David"/>
          <w:sz w:val="24"/>
          <w:szCs w:val="24"/>
          <w:lang w:eastAsia="he-IL"/>
        </w:rPr>
      </w:pPr>
    </w:p>
    <w:p w:rsidR="00E24065" w:rsidRPr="00E24065" w:rsidRDefault="00E24065">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
        <w:pPrChange w:id="245" w:author="Ofir Tal" w:date="2021-02-17T18:15:00Z">
          <w:pPr>
            <w:numPr>
              <w:numId w:val="1"/>
            </w:numPr>
            <w:tabs>
              <w:tab w:val="left" w:pos="566"/>
              <w:tab w:val="num" w:pos="630"/>
            </w:tabs>
            <w:spacing w:after="200" w:line="360" w:lineRule="auto"/>
            <w:ind w:left="360" w:hanging="540"/>
            <w:jc w:val="both"/>
          </w:pPr>
        </w:pPrChange>
      </w:pPr>
      <w:del w:id="246" w:author="Ofir Tal" w:date="2021-02-17T18:07:00Z">
        <w:r w:rsidDel="002B2049">
          <w:rPr>
            <w:rFonts w:ascii="Times New Roman" w:eastAsia="Times New Roman" w:hAnsi="Times New Roman" w:cs="David" w:hint="cs"/>
            <w:sz w:val="24"/>
            <w:szCs w:val="24"/>
            <w:rtl/>
            <w:lang w:eastAsia="he-IL"/>
          </w:rPr>
          <w:delText xml:space="preserve">  </w:delText>
        </w:r>
        <w:r w:rsidRPr="00E24065" w:rsidDel="002B2049">
          <w:rPr>
            <w:rFonts w:ascii="Times New Roman" w:eastAsia="Times New Roman" w:hAnsi="Times New Roman" w:cs="David" w:hint="cs"/>
            <w:sz w:val="24"/>
            <w:szCs w:val="24"/>
            <w:rtl/>
            <w:lang w:eastAsia="he-IL"/>
          </w:rPr>
          <w:delText xml:space="preserve"> </w:delText>
        </w:r>
      </w:del>
      <w:r w:rsidRPr="00E24065">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ins w:id="247" w:author="Ofir Tal" w:date="2021-02-17T18:14:00Z">
        <w:r w:rsidR="00D02C29">
          <w:rPr>
            <w:rFonts w:ascii="Times New Roman" w:eastAsia="Times New Roman" w:hAnsi="Times New Roman" w:cs="David" w:hint="cs"/>
            <w:sz w:val="24"/>
            <w:szCs w:val="24"/>
            <w:rtl/>
            <w:lang w:eastAsia="he-IL"/>
          </w:rPr>
          <w:t xml:space="preserve">, </w:t>
        </w:r>
      </w:ins>
      <w:del w:id="248" w:author="Ofir Tal" w:date="2021-02-17T18:14:00Z">
        <w:r w:rsidRPr="00E24065" w:rsidDel="00D02C29">
          <w:rPr>
            <w:rFonts w:ascii="Times New Roman" w:eastAsia="Times New Roman" w:hAnsi="Times New Roman" w:cs="David" w:hint="cs"/>
            <w:sz w:val="24"/>
            <w:szCs w:val="24"/>
            <w:rtl/>
            <w:lang w:eastAsia="he-IL"/>
          </w:rPr>
          <w:delText xml:space="preserve"> בפני בית הדין הנכבד</w:delText>
        </w:r>
      </w:del>
      <w:ins w:id="249" w:author="Ofir Tal" w:date="2021-02-17T18:14:00Z">
        <w:r w:rsidR="00D02C29">
          <w:rPr>
            <w:rFonts w:ascii="Times New Roman" w:eastAsia="Times New Roman" w:hAnsi="Times New Roman" w:cs="David" w:hint="cs"/>
            <w:sz w:val="24"/>
            <w:szCs w:val="24"/>
            <w:rtl/>
            <w:lang w:eastAsia="he-IL"/>
          </w:rPr>
          <w:t xml:space="preserve">לפיה </w:t>
        </w:r>
        <w:proofErr w:type="spellStart"/>
        <w:r w:rsidR="00D02C29">
          <w:rPr>
            <w:rFonts w:ascii="Times New Roman" w:eastAsia="Times New Roman" w:hAnsi="Times New Roman" w:cs="David" w:hint="cs"/>
            <w:sz w:val="24"/>
            <w:szCs w:val="24"/>
            <w:rtl/>
            <w:lang w:eastAsia="he-IL"/>
          </w:rPr>
          <w:t>מינהל</w:t>
        </w:r>
        <w:proofErr w:type="spellEnd"/>
        <w:r w:rsidR="00D02C29">
          <w:rPr>
            <w:rFonts w:ascii="Times New Roman" w:eastAsia="Times New Roman" w:hAnsi="Times New Roman" w:cs="David" w:hint="cs"/>
            <w:sz w:val="24"/>
            <w:szCs w:val="24"/>
            <w:rtl/>
            <w:lang w:eastAsia="he-IL"/>
          </w:rPr>
          <w:t xml:space="preserve"> </w:t>
        </w:r>
        <w:proofErr w:type="spellStart"/>
        <w:r w:rsidR="00D02C29">
          <w:rPr>
            <w:rFonts w:ascii="Times New Roman" w:eastAsia="Times New Roman" w:hAnsi="Times New Roman" w:cs="David" w:hint="cs"/>
            <w:sz w:val="24"/>
            <w:szCs w:val="24"/>
            <w:rtl/>
            <w:lang w:eastAsia="he-IL"/>
          </w:rPr>
          <w:t>הגימלאות</w:t>
        </w:r>
        <w:proofErr w:type="spellEnd"/>
        <w:r w:rsidR="00D02C29">
          <w:rPr>
            <w:rFonts w:ascii="Times New Roman" w:eastAsia="Times New Roman" w:hAnsi="Times New Roman" w:cs="David" w:hint="cs"/>
            <w:sz w:val="24"/>
            <w:szCs w:val="24"/>
            <w:rtl/>
            <w:lang w:eastAsia="he-IL"/>
          </w:rPr>
          <w:t xml:space="preserve"> קיבל את ההחלטה,</w:t>
        </w:r>
      </w:ins>
      <w:r w:rsidRPr="00E24065">
        <w:rPr>
          <w:rFonts w:ascii="Times New Roman" w:eastAsia="Times New Roman" w:hAnsi="Times New Roman" w:cs="David" w:hint="cs"/>
          <w:sz w:val="24"/>
          <w:szCs w:val="24"/>
          <w:rtl/>
          <w:lang w:eastAsia="he-IL"/>
        </w:rPr>
        <w:t xml:space="preserve"> אינו ראוי ו</w:t>
      </w:r>
      <w:ins w:id="250" w:author="Ofir Tal" w:date="2021-02-17T18:15:00Z">
        <w:r w:rsidR="00D02C29">
          <w:rPr>
            <w:rFonts w:ascii="Times New Roman" w:eastAsia="Times New Roman" w:hAnsi="Times New Roman" w:cs="David" w:hint="cs"/>
            <w:sz w:val="24"/>
            <w:szCs w:val="24"/>
            <w:rtl/>
            <w:lang w:eastAsia="he-IL"/>
          </w:rPr>
          <w:t xml:space="preserve">אף </w:t>
        </w:r>
      </w:ins>
      <w:r w:rsidRPr="00E24065">
        <w:rPr>
          <w:rFonts w:ascii="Times New Roman" w:eastAsia="Times New Roman" w:hAnsi="Times New Roman" w:cs="David" w:hint="cs"/>
          <w:sz w:val="24"/>
          <w:szCs w:val="24"/>
          <w:rtl/>
          <w:lang w:eastAsia="he-IL"/>
        </w:rPr>
        <w:t>נגוע בחוסר תום לב</w:t>
      </w:r>
      <w:ins w:id="251" w:author="Ofir Tal" w:date="2021-02-17T18:15:00Z">
        <w:r w:rsidR="00D02C29">
          <w:rPr>
            <w:rFonts w:ascii="Times New Roman" w:eastAsia="Times New Roman" w:hAnsi="Times New Roman" w:cs="David" w:hint="cs"/>
            <w:sz w:val="24"/>
            <w:szCs w:val="24"/>
            <w:rtl/>
            <w:lang w:eastAsia="he-IL"/>
          </w:rPr>
          <w:t>.</w:t>
        </w:r>
      </w:ins>
      <w:del w:id="252" w:author="Ofir Tal" w:date="2021-02-17T18:15:00Z">
        <w:r w:rsidRPr="00E24065" w:rsidDel="00D02C29">
          <w:rPr>
            <w:rFonts w:ascii="Times New Roman" w:eastAsia="Times New Roman" w:hAnsi="Times New Roman" w:cs="David" w:hint="cs"/>
            <w:sz w:val="24"/>
            <w:szCs w:val="24"/>
            <w:rtl/>
            <w:lang w:eastAsia="he-IL"/>
          </w:rPr>
          <w:delText>,</w:delText>
        </w:r>
      </w:del>
      <w:r w:rsidRPr="00E24065">
        <w:rPr>
          <w:rFonts w:ascii="Times New Roman" w:eastAsia="Times New Roman" w:hAnsi="Times New Roman" w:cs="David" w:hint="cs"/>
          <w:sz w:val="24"/>
          <w:szCs w:val="24"/>
          <w:rtl/>
          <w:lang w:eastAsia="he-IL"/>
        </w:rPr>
        <w:t xml:space="preserve"> </w:t>
      </w:r>
      <w:del w:id="253" w:author="Ofir Tal" w:date="2021-02-17T18:15:00Z">
        <w:r w:rsidRPr="00E24065" w:rsidDel="00D02C29">
          <w:rPr>
            <w:rFonts w:ascii="Times New Roman" w:eastAsia="Times New Roman" w:hAnsi="Times New Roman" w:cs="David" w:hint="cs"/>
            <w:sz w:val="24"/>
            <w:szCs w:val="24"/>
            <w:rtl/>
            <w:lang w:eastAsia="he-IL"/>
          </w:rPr>
          <w:delText>ו</w:delText>
        </w:r>
      </w:del>
      <w:r w:rsidRPr="00E24065">
        <w:rPr>
          <w:rFonts w:ascii="Times New Roman" w:eastAsia="Times New Roman" w:hAnsi="Times New Roman" w:cs="David" w:hint="cs"/>
          <w:sz w:val="24"/>
          <w:szCs w:val="24"/>
          <w:rtl/>
          <w:lang w:eastAsia="he-IL"/>
        </w:rPr>
        <w:t>מעבר לכך</w:t>
      </w:r>
      <w:ins w:id="254" w:author="Ofir Tal" w:date="2021-02-17T18:15:00Z">
        <w:r w:rsidR="00D02C29">
          <w:rPr>
            <w:rFonts w:ascii="Times New Roman" w:eastAsia="Times New Roman" w:hAnsi="Times New Roman" w:cs="David" w:hint="cs"/>
            <w:sz w:val="24"/>
            <w:szCs w:val="24"/>
            <w:rtl/>
            <w:lang w:eastAsia="he-IL"/>
          </w:rPr>
          <w:t>, וכאמור ברישא,</w:t>
        </w:r>
      </w:ins>
      <w:del w:id="255" w:author="Ofir Tal" w:date="2021-02-17T18:15:00Z">
        <w:r w:rsidRPr="00E24065" w:rsidDel="00D02C29">
          <w:rPr>
            <w:rFonts w:ascii="Times New Roman" w:eastAsia="Times New Roman" w:hAnsi="Times New Roman" w:cs="David" w:hint="cs"/>
            <w:sz w:val="24"/>
            <w:szCs w:val="24"/>
            <w:rtl/>
            <w:lang w:eastAsia="he-IL"/>
          </w:rPr>
          <w:delText xml:space="preserve"> </w:delText>
        </w:r>
        <w:r w:rsidRPr="00E24065" w:rsidDel="00D02C29">
          <w:rPr>
            <w:rFonts w:ascii="Times New Roman" w:eastAsia="Times New Roman" w:hAnsi="Times New Roman" w:cs="David"/>
            <w:sz w:val="24"/>
            <w:szCs w:val="24"/>
            <w:rtl/>
            <w:lang w:eastAsia="he-IL"/>
          </w:rPr>
          <w:delText>–</w:delText>
        </w:r>
      </w:del>
      <w:r w:rsidRPr="00E24065">
        <w:rPr>
          <w:rFonts w:ascii="Times New Roman" w:eastAsia="Times New Roman" w:hAnsi="Times New Roman" w:cs="David" w:hint="cs"/>
          <w:sz w:val="24"/>
          <w:szCs w:val="24"/>
          <w:rtl/>
          <w:lang w:eastAsia="he-IL"/>
        </w:rPr>
        <w:t xml:space="preserve"> </w:t>
      </w:r>
      <w:del w:id="256" w:author="Ofir Tal" w:date="2021-02-17T18:15:00Z">
        <w:r w:rsidRPr="00E24065" w:rsidDel="00D02C29">
          <w:rPr>
            <w:rFonts w:ascii="Times New Roman" w:eastAsia="Times New Roman" w:hAnsi="Times New Roman" w:cs="David" w:hint="cs"/>
            <w:sz w:val="24"/>
            <w:szCs w:val="24"/>
            <w:rtl/>
            <w:lang w:eastAsia="he-IL"/>
          </w:rPr>
          <w:delText xml:space="preserve">אין </w:delText>
        </w:r>
      </w:del>
      <w:r w:rsidRPr="00E24065">
        <w:rPr>
          <w:rFonts w:ascii="Times New Roman" w:eastAsia="Times New Roman" w:hAnsi="Times New Roman" w:cs="David" w:hint="cs"/>
          <w:sz w:val="24"/>
          <w:szCs w:val="24"/>
          <w:rtl/>
          <w:lang w:eastAsia="he-IL"/>
        </w:rPr>
        <w:t xml:space="preserve">המשיבות </w:t>
      </w:r>
      <w:ins w:id="257" w:author="Ofir Tal" w:date="2021-02-17T18:15:00Z">
        <w:r w:rsidR="00D02C29">
          <w:rPr>
            <w:rFonts w:ascii="Times New Roman" w:eastAsia="Times New Roman" w:hAnsi="Times New Roman" w:cs="David" w:hint="cs"/>
            <w:sz w:val="24"/>
            <w:szCs w:val="24"/>
            <w:rtl/>
            <w:lang w:eastAsia="he-IL"/>
          </w:rPr>
          <w:t xml:space="preserve">אינן </w:t>
        </w:r>
      </w:ins>
      <w:r w:rsidRPr="00E24065">
        <w:rPr>
          <w:rFonts w:ascii="Times New Roman" w:eastAsia="Times New Roman" w:hAnsi="Times New Roman" w:cs="David" w:hint="cs"/>
          <w:sz w:val="24"/>
          <w:szCs w:val="24"/>
          <w:rtl/>
          <w:lang w:eastAsia="he-IL"/>
        </w:rPr>
        <w:t>יכולות לטעון כי מדובר בהליך המתאים לדחייה על הסף, אלא לכל היותר מדובר בשאלות הדורשות ליבון ובירור במסגרת של דיון בתביעה העיקרית בבית הדין קמא.</w:t>
      </w:r>
    </w:p>
    <w:p w:rsidR="002E4796" w:rsidRPr="002E4796" w:rsidRDefault="00D02C29">
      <w:pPr>
        <w:numPr>
          <w:ilvl w:val="0"/>
          <w:numId w:val="1"/>
        </w:numPr>
        <w:tabs>
          <w:tab w:val="left" w:pos="566"/>
        </w:tabs>
        <w:spacing w:after="200" w:line="360" w:lineRule="auto"/>
        <w:ind w:left="360" w:hanging="540"/>
        <w:jc w:val="both"/>
        <w:rPr>
          <w:ins w:id="258" w:author="Ofir Tal" w:date="2021-02-17T18:18:00Z"/>
          <w:rFonts w:ascii="Times New Roman" w:eastAsia="Times New Roman" w:hAnsi="Times New Roman" w:cs="David"/>
          <w:sz w:val="24"/>
          <w:szCs w:val="24"/>
          <w:rtl/>
          <w:lang w:eastAsia="he-IL"/>
          <w:rPrChange w:id="259" w:author="Ofir Tal" w:date="2021-02-17T18:18:00Z">
            <w:rPr>
              <w:ins w:id="260" w:author="Ofir Tal" w:date="2021-02-17T18:18:00Z"/>
              <w:rFonts w:cs="David"/>
              <w:sz w:val="24"/>
              <w:szCs w:val="24"/>
              <w:rtl/>
            </w:rPr>
          </w:rPrChange>
        </w:rPr>
        <w:pPrChange w:id="261" w:author="Ofir Tal" w:date="2021-02-17T18:17:00Z">
          <w:pPr>
            <w:numPr>
              <w:numId w:val="1"/>
            </w:numPr>
            <w:tabs>
              <w:tab w:val="left" w:pos="566"/>
              <w:tab w:val="num" w:pos="630"/>
            </w:tabs>
            <w:spacing w:after="200" w:line="360" w:lineRule="auto"/>
            <w:ind w:left="360" w:hanging="540"/>
            <w:jc w:val="both"/>
          </w:pPr>
        </w:pPrChange>
      </w:pPr>
      <w:ins w:id="262" w:author="Ofir Tal" w:date="2021-02-17T18:16:00Z">
        <w:r w:rsidRPr="00E24065">
          <w:rPr>
            <w:rFonts w:ascii="Times New Roman" w:eastAsia="Times New Roman" w:hAnsi="Times New Roman" w:cs="David" w:hint="cs"/>
            <w:sz w:val="24"/>
            <w:szCs w:val="24"/>
            <w:rtl/>
            <w:lang w:eastAsia="he-IL"/>
          </w:rPr>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ins>
      <w:del w:id="263" w:author="Ofir Tal" w:date="2021-02-17T18:16:00Z">
        <w:r w:rsidR="00E24065" w:rsidRPr="00D02C29" w:rsidDel="00D02C29">
          <w:rPr>
            <w:rFonts w:ascii="Times New Roman" w:eastAsia="Times New Roman" w:hAnsi="Times New Roman" w:cs="David" w:hint="eastAsia"/>
            <w:sz w:val="24"/>
            <w:szCs w:val="24"/>
            <w:rtl/>
            <w:lang w:eastAsia="he-IL"/>
          </w:rPr>
          <w:delText>על</w:delText>
        </w:r>
        <w:r w:rsidR="00E24065" w:rsidRPr="00D02C29" w:rsidDel="00D02C29">
          <w:rPr>
            <w:rFonts w:ascii="Times New Roman" w:eastAsia="Times New Roman" w:hAnsi="Times New Roman" w:cs="David"/>
            <w:sz w:val="24"/>
            <w:szCs w:val="24"/>
            <w:rtl/>
            <w:lang w:eastAsia="he-IL"/>
          </w:rPr>
          <w:delText xml:space="preserve"> מנת לבחון את השאלה מי החליט על נוסחת החישוב,  המשיבות, במסגרת השלמת הטיעון שהגישו, </w:delText>
        </w:r>
      </w:del>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ins w:id="264" w:author="Ofir Tal" w:date="2021-02-17T18:17:00Z">
        <w:r>
          <w:rPr>
            <w:rFonts w:ascii="Times New Roman" w:eastAsia="Times New Roman" w:hAnsi="Times New Roman" w:cs="David" w:hint="cs"/>
            <w:sz w:val="24"/>
            <w:szCs w:val="24"/>
            <w:rtl/>
            <w:lang w:eastAsia="he-IL"/>
          </w:rPr>
          <w:t xml:space="preserve">, אשר רלבנטיים לשאלת מי החליט על </w:t>
        </w:r>
        <w:proofErr w:type="spellStart"/>
        <w:r w:rsidR="002E4796">
          <w:rPr>
            <w:rFonts w:ascii="Times New Roman" w:eastAsia="Times New Roman" w:hAnsi="Times New Roman" w:cs="David" w:hint="cs"/>
            <w:sz w:val="24"/>
            <w:szCs w:val="24"/>
            <w:rtl/>
            <w:lang w:eastAsia="he-IL"/>
          </w:rPr>
          <w:t>על</w:t>
        </w:r>
        <w:proofErr w:type="spellEnd"/>
        <w:r w:rsidR="002E4796">
          <w:rPr>
            <w:rFonts w:ascii="Times New Roman" w:eastAsia="Times New Roman" w:hAnsi="Times New Roman" w:cs="David" w:hint="cs"/>
            <w:sz w:val="24"/>
            <w:szCs w:val="24"/>
            <w:rtl/>
            <w:lang w:eastAsia="he-IL"/>
          </w:rPr>
          <w:t xml:space="preserve"> נוסחת החישוב ומי מוסמך לקבל את ההחלטה</w:t>
        </w:r>
      </w:ins>
      <w:r w:rsidR="00E24065" w:rsidRPr="00D02C29">
        <w:rPr>
          <w:rFonts w:ascii="Times New Roman" w:eastAsia="Times New Roman" w:hAnsi="Times New Roman" w:cs="David"/>
          <w:sz w:val="24"/>
          <w:szCs w:val="24"/>
          <w:rtl/>
          <w:lang w:eastAsia="he-IL"/>
        </w:rPr>
        <w:t xml:space="preserve">: </w:t>
      </w:r>
      <w:ins w:id="265" w:author="Ofir Tal" w:date="2021-02-17T18:17:00Z">
        <w:r w:rsidR="002E4796" w:rsidRPr="002E4796">
          <w:rPr>
            <w:rFonts w:ascii="Times New Roman" w:eastAsia="Times New Roman" w:hAnsi="Times New Roman" w:cs="David"/>
            <w:sz w:val="24"/>
            <w:szCs w:val="24"/>
            <w:u w:val="single"/>
            <w:rtl/>
            <w:lang w:eastAsia="he-IL"/>
            <w:rPrChange w:id="266" w:author="Ofir Tal" w:date="2021-02-17T18:18:00Z">
              <w:rPr>
                <w:rFonts w:ascii="Times New Roman" w:eastAsia="Times New Roman" w:hAnsi="Times New Roman" w:cs="David"/>
                <w:sz w:val="24"/>
                <w:szCs w:val="24"/>
                <w:rtl/>
                <w:lang w:eastAsia="he-IL"/>
              </w:rPr>
            </w:rPrChange>
          </w:rPr>
          <w:t>(1)</w:t>
        </w:r>
        <w:r w:rsidR="002E4796">
          <w:rPr>
            <w:rFonts w:ascii="Times New Roman" w:eastAsia="Times New Roman" w:hAnsi="Times New Roman" w:cs="David" w:hint="cs"/>
            <w:sz w:val="24"/>
            <w:szCs w:val="24"/>
            <w:rtl/>
            <w:lang w:eastAsia="he-IL"/>
          </w:rPr>
          <w:t xml:space="preserve"> </w:t>
        </w:r>
      </w:ins>
      <w:ins w:id="267" w:author="Ofir Tal" w:date="2021-02-17T18:16:00Z">
        <w:r w:rsidRPr="00D02C29">
          <w:rPr>
            <w:rFonts w:cs="David" w:hint="eastAsia"/>
            <w:sz w:val="24"/>
            <w:szCs w:val="24"/>
            <w:rtl/>
            <w:rPrChange w:id="268" w:author="Ofir Tal" w:date="2021-02-17T18:16:00Z">
              <w:rPr>
                <w:rFonts w:cs="David" w:hint="eastAsia"/>
                <w:rtl/>
              </w:rPr>
            </w:rPrChange>
          </w:rPr>
          <w:t>אישור</w:t>
        </w:r>
        <w:r w:rsidRPr="00D02C29">
          <w:rPr>
            <w:rFonts w:cs="David"/>
            <w:sz w:val="24"/>
            <w:szCs w:val="24"/>
            <w:rtl/>
            <w:rPrChange w:id="269" w:author="Ofir Tal" w:date="2021-02-17T18:16:00Z">
              <w:rPr>
                <w:rFonts w:cs="David"/>
                <w:rtl/>
              </w:rPr>
            </w:rPrChange>
          </w:rPr>
          <w:t xml:space="preserve"> </w:t>
        </w:r>
        <w:proofErr w:type="spellStart"/>
        <w:r w:rsidRPr="00D02C29">
          <w:rPr>
            <w:rFonts w:cs="David" w:hint="eastAsia"/>
            <w:sz w:val="24"/>
            <w:szCs w:val="24"/>
            <w:rtl/>
            <w:rPrChange w:id="270" w:author="Ofir Tal" w:date="2021-02-17T18:16:00Z">
              <w:rPr>
                <w:rFonts w:cs="David" w:hint="eastAsia"/>
                <w:rtl/>
              </w:rPr>
            </w:rPrChange>
          </w:rPr>
          <w:t>אישור</w:t>
        </w:r>
        <w:proofErr w:type="spellEnd"/>
        <w:r w:rsidRPr="00D02C29">
          <w:rPr>
            <w:rFonts w:cs="David"/>
            <w:sz w:val="24"/>
            <w:szCs w:val="24"/>
            <w:rtl/>
            <w:rPrChange w:id="271" w:author="Ofir Tal" w:date="2021-02-17T18:16:00Z">
              <w:rPr>
                <w:rFonts w:cs="David"/>
                <w:rtl/>
              </w:rPr>
            </w:rPrChange>
          </w:rPr>
          <w:t xml:space="preserve"> </w:t>
        </w:r>
        <w:proofErr w:type="spellStart"/>
        <w:r w:rsidRPr="00D02C29">
          <w:rPr>
            <w:rFonts w:cs="David" w:hint="eastAsia"/>
            <w:sz w:val="24"/>
            <w:szCs w:val="24"/>
            <w:rtl/>
            <w:rPrChange w:id="272" w:author="Ofir Tal" w:date="2021-02-17T18:16:00Z">
              <w:rPr>
                <w:rFonts w:cs="David" w:hint="eastAsia"/>
                <w:rtl/>
              </w:rPr>
            </w:rPrChange>
          </w:rPr>
          <w:t>נש</w:t>
        </w:r>
        <w:r w:rsidRPr="00D02C29">
          <w:rPr>
            <w:rFonts w:cs="David"/>
            <w:sz w:val="24"/>
            <w:szCs w:val="24"/>
            <w:rtl/>
            <w:rPrChange w:id="273" w:author="Ofir Tal" w:date="2021-02-17T18:16:00Z">
              <w:rPr>
                <w:rFonts w:cs="David"/>
                <w:rtl/>
              </w:rPr>
            </w:rPrChange>
          </w:rPr>
          <w:t>"מ</w:t>
        </w:r>
        <w:proofErr w:type="spellEnd"/>
        <w:r w:rsidRPr="00D02C29">
          <w:rPr>
            <w:rFonts w:cs="David"/>
            <w:sz w:val="24"/>
            <w:szCs w:val="24"/>
            <w:rtl/>
            <w:rPrChange w:id="274" w:author="Ofir Tal" w:date="2021-02-17T18:16:00Z">
              <w:rPr>
                <w:rFonts w:cs="David"/>
                <w:rtl/>
              </w:rPr>
            </w:rPrChange>
          </w:rPr>
          <w:t xml:space="preserve"> מיום 21.8.2012 (שנשלח בפועל </w:t>
        </w:r>
        <w:proofErr w:type="spellStart"/>
        <w:r w:rsidRPr="00D02C29">
          <w:rPr>
            <w:rFonts w:cs="David" w:hint="eastAsia"/>
            <w:sz w:val="24"/>
            <w:szCs w:val="24"/>
            <w:rtl/>
            <w:rPrChange w:id="275" w:author="Ofir Tal" w:date="2021-02-17T18:16:00Z">
              <w:rPr>
                <w:rFonts w:cs="David" w:hint="eastAsia"/>
                <w:rtl/>
              </w:rPr>
            </w:rPrChange>
          </w:rPr>
          <w:t>למינהל</w:t>
        </w:r>
        <w:proofErr w:type="spellEnd"/>
        <w:r w:rsidRPr="00D02C29">
          <w:rPr>
            <w:rFonts w:cs="David"/>
            <w:sz w:val="24"/>
            <w:szCs w:val="24"/>
            <w:rtl/>
            <w:rPrChange w:id="276" w:author="Ofir Tal" w:date="2021-02-17T18:16:00Z">
              <w:rPr>
                <w:rFonts w:cs="David"/>
                <w:rtl/>
              </w:rPr>
            </w:rPrChange>
          </w:rPr>
          <w:t xml:space="preserve"> </w:t>
        </w:r>
        <w:proofErr w:type="spellStart"/>
        <w:r w:rsidRPr="00D02C29">
          <w:rPr>
            <w:rFonts w:cs="David" w:hint="eastAsia"/>
            <w:sz w:val="24"/>
            <w:szCs w:val="24"/>
            <w:rtl/>
            <w:rPrChange w:id="277" w:author="Ofir Tal" w:date="2021-02-17T18:16:00Z">
              <w:rPr>
                <w:rFonts w:cs="David" w:hint="eastAsia"/>
                <w:rtl/>
              </w:rPr>
            </w:rPrChange>
          </w:rPr>
          <w:t>הגימלאות</w:t>
        </w:r>
        <w:proofErr w:type="spellEnd"/>
        <w:r w:rsidRPr="00D02C29">
          <w:rPr>
            <w:rFonts w:cs="David"/>
            <w:sz w:val="24"/>
            <w:szCs w:val="24"/>
            <w:rtl/>
            <w:rPrChange w:id="278" w:author="Ofir Tal" w:date="2021-02-17T18:16:00Z">
              <w:rPr>
                <w:rFonts w:cs="David"/>
                <w:rtl/>
              </w:rPr>
            </w:rPrChange>
          </w:rPr>
          <w:t xml:space="preserve"> ביום 03.12.2012)</w:t>
        </w:r>
      </w:ins>
      <w:ins w:id="279" w:author="Ofir Tal" w:date="2021-02-17T18:17:00Z">
        <w:r w:rsidR="002E4796">
          <w:rPr>
            <w:rFonts w:cs="David" w:hint="cs"/>
            <w:sz w:val="24"/>
            <w:szCs w:val="24"/>
            <w:rtl/>
          </w:rPr>
          <w:t>;</w:t>
        </w:r>
      </w:ins>
      <w:ins w:id="280" w:author="Ofir Tal" w:date="2021-02-17T18:16:00Z">
        <w:r w:rsidRPr="00D02C29">
          <w:rPr>
            <w:rFonts w:cs="David"/>
            <w:sz w:val="24"/>
            <w:szCs w:val="24"/>
            <w:rtl/>
            <w:rPrChange w:id="281" w:author="Ofir Tal" w:date="2021-02-17T18:16:00Z">
              <w:rPr>
                <w:rFonts w:cs="David"/>
                <w:rtl/>
              </w:rPr>
            </w:rPrChange>
          </w:rPr>
          <w:t xml:space="preserve"> </w:t>
        </w:r>
      </w:ins>
      <w:ins w:id="282" w:author="Ofir Tal" w:date="2021-02-17T18:17:00Z">
        <w:r w:rsidR="002E4796" w:rsidRPr="002E4796">
          <w:rPr>
            <w:rFonts w:cs="David"/>
            <w:sz w:val="24"/>
            <w:szCs w:val="24"/>
            <w:u w:val="single"/>
            <w:rtl/>
            <w:rPrChange w:id="283" w:author="Ofir Tal" w:date="2021-02-17T18:18:00Z">
              <w:rPr>
                <w:rFonts w:cs="David"/>
                <w:sz w:val="24"/>
                <w:szCs w:val="24"/>
                <w:rtl/>
              </w:rPr>
            </w:rPrChange>
          </w:rPr>
          <w:t>(2)</w:t>
        </w:r>
        <w:r w:rsidR="002E4796">
          <w:rPr>
            <w:rFonts w:cs="David" w:hint="cs"/>
            <w:sz w:val="24"/>
            <w:szCs w:val="24"/>
            <w:rtl/>
          </w:rPr>
          <w:t xml:space="preserve"> </w:t>
        </w:r>
      </w:ins>
      <w:ins w:id="284" w:author="Ofir Tal" w:date="2021-02-17T18:16:00Z">
        <w:r w:rsidRPr="00D02C29">
          <w:rPr>
            <w:rFonts w:cs="David" w:hint="eastAsia"/>
            <w:sz w:val="24"/>
            <w:szCs w:val="24"/>
            <w:rtl/>
            <w:rPrChange w:id="285" w:author="Ofir Tal" w:date="2021-02-17T18:16:00Z">
              <w:rPr>
                <w:rFonts w:cs="David" w:hint="eastAsia"/>
                <w:rtl/>
              </w:rPr>
            </w:rPrChange>
          </w:rPr>
          <w:t>מכתבו</w:t>
        </w:r>
        <w:r w:rsidRPr="00D02C29">
          <w:rPr>
            <w:rFonts w:cs="David"/>
            <w:sz w:val="24"/>
            <w:szCs w:val="24"/>
            <w:rtl/>
            <w:rPrChange w:id="286" w:author="Ofir Tal" w:date="2021-02-17T18:16:00Z">
              <w:rPr>
                <w:rFonts w:cs="David"/>
                <w:rtl/>
              </w:rPr>
            </w:rPrChange>
          </w:rPr>
          <w:t xml:space="preserve"> של המערער לנציבות שירות המדינה מיום 8.1.2013. </w:t>
        </w:r>
      </w:ins>
    </w:p>
    <w:p w:rsidR="00E24065" w:rsidRPr="00E24065" w:rsidRDefault="00E24065">
      <w:pPr>
        <w:tabs>
          <w:tab w:val="left" w:pos="566"/>
        </w:tabs>
        <w:spacing w:after="200" w:line="360" w:lineRule="auto"/>
        <w:ind w:left="360"/>
        <w:jc w:val="both"/>
        <w:rPr>
          <w:rFonts w:ascii="Times New Roman" w:eastAsia="Times New Roman" w:hAnsi="Times New Roman" w:cs="David"/>
          <w:sz w:val="24"/>
          <w:szCs w:val="24"/>
          <w:lang w:eastAsia="he-IL"/>
        </w:rPr>
        <w:pPrChange w:id="287" w:author="Ofir Tal" w:date="2021-02-17T18:18:00Z">
          <w:pPr>
            <w:numPr>
              <w:numId w:val="1"/>
            </w:numPr>
            <w:tabs>
              <w:tab w:val="left" w:pos="566"/>
              <w:tab w:val="num" w:pos="630"/>
            </w:tabs>
            <w:spacing w:after="200" w:line="360" w:lineRule="auto"/>
            <w:ind w:left="360" w:hanging="540"/>
            <w:jc w:val="both"/>
          </w:pPr>
        </w:pPrChange>
      </w:pPr>
      <w:del w:id="288" w:author="Ofir Tal" w:date="2021-02-17T18:16:00Z">
        <w:r w:rsidRPr="00D02C29" w:rsidDel="00D02C29">
          <w:rPr>
            <w:rFonts w:ascii="Times New Roman" w:eastAsia="Times New Roman" w:hAnsi="Times New Roman" w:cs="David" w:hint="eastAsia"/>
            <w:sz w:val="24"/>
            <w:szCs w:val="24"/>
            <w:rtl/>
            <w:lang w:eastAsia="he-IL"/>
          </w:rPr>
          <w:delText>בסעיף</w:delText>
        </w:r>
        <w:r w:rsidRPr="00D02C29" w:rsidDel="00D02C29">
          <w:rPr>
            <w:rFonts w:ascii="Times New Roman" w:eastAsia="Times New Roman" w:hAnsi="Times New Roman" w:cs="David"/>
            <w:sz w:val="24"/>
            <w:szCs w:val="24"/>
            <w:rtl/>
            <w:lang w:eastAsia="he-IL"/>
          </w:rPr>
          <w:delText xml:space="preserve"> 2 </w:delText>
        </w:r>
        <w:r w:rsidRPr="00D02C29" w:rsidDel="00D02C29">
          <w:rPr>
            <w:rFonts w:ascii="Times New Roman" w:eastAsia="Times New Roman" w:hAnsi="Times New Roman" w:cs="David" w:hint="eastAsia"/>
            <w:sz w:val="24"/>
            <w:szCs w:val="24"/>
            <w:rtl/>
            <w:lang w:eastAsia="he-IL"/>
          </w:rPr>
          <w:delText>להשלמת</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הטיעון</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כתבו</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המשיבות</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כי</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אישור</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הנש</w:delText>
        </w:r>
        <w:r w:rsidRPr="00D02C29" w:rsidDel="00D02C29">
          <w:rPr>
            <w:rFonts w:ascii="Times New Roman" w:eastAsia="Times New Roman" w:hAnsi="Times New Roman" w:cs="David"/>
            <w:sz w:val="24"/>
            <w:szCs w:val="24"/>
            <w:rtl/>
            <w:lang w:eastAsia="he-IL"/>
          </w:rPr>
          <w:delText xml:space="preserve">"מ </w:delText>
        </w:r>
        <w:r w:rsidRPr="00D02C29" w:rsidDel="00D02C29">
          <w:rPr>
            <w:rFonts w:ascii="Times New Roman" w:eastAsia="Times New Roman" w:hAnsi="Times New Roman" w:cs="David" w:hint="eastAsia"/>
            <w:sz w:val="24"/>
            <w:szCs w:val="24"/>
            <w:rtl/>
            <w:lang w:eastAsia="he-IL"/>
          </w:rPr>
          <w:delText>הובא</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לידיעתו</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של</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המערער</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i/>
            <w:iCs/>
            <w:sz w:val="24"/>
            <w:szCs w:val="24"/>
            <w:rtl/>
            <w:lang w:eastAsia="he-IL"/>
          </w:rPr>
          <w:delText>ביום</w:delText>
        </w:r>
        <w:r w:rsidRPr="00D02C29" w:rsidDel="00D02C29">
          <w:rPr>
            <w:rFonts w:ascii="Times New Roman" w:eastAsia="Times New Roman" w:hAnsi="Times New Roman" w:cs="David"/>
            <w:i/>
            <w:iCs/>
            <w:sz w:val="24"/>
            <w:szCs w:val="24"/>
            <w:rtl/>
            <w:lang w:eastAsia="he-IL"/>
          </w:rPr>
          <w:delText xml:space="preserve"> 3.12.2012 </w:delText>
        </w:r>
        <w:r w:rsidRPr="00D02C29" w:rsidDel="00D02C29">
          <w:rPr>
            <w:rFonts w:ascii="Times New Roman" w:eastAsia="Times New Roman" w:hAnsi="Times New Roman" w:cs="David" w:hint="eastAsia"/>
            <w:i/>
            <w:iCs/>
            <w:sz w:val="24"/>
            <w:szCs w:val="24"/>
            <w:rtl/>
            <w:lang w:eastAsia="he-IL"/>
          </w:rPr>
          <w:delText>באמצעות</w:delText>
        </w:r>
        <w:r w:rsidRPr="00D02C29" w:rsidDel="00D02C29">
          <w:rPr>
            <w:rFonts w:ascii="Times New Roman" w:eastAsia="Times New Roman" w:hAnsi="Times New Roman" w:cs="David"/>
            <w:i/>
            <w:iCs/>
            <w:sz w:val="24"/>
            <w:szCs w:val="24"/>
            <w:rtl/>
            <w:lang w:eastAsia="he-IL"/>
          </w:rPr>
          <w:delText xml:space="preserve"> </w:delText>
        </w:r>
        <w:r w:rsidRPr="00D02C29" w:rsidDel="00D02C29">
          <w:rPr>
            <w:rFonts w:ascii="Times New Roman" w:eastAsia="Times New Roman" w:hAnsi="Times New Roman" w:cs="David" w:hint="eastAsia"/>
            <w:i/>
            <w:iCs/>
            <w:sz w:val="24"/>
            <w:szCs w:val="24"/>
            <w:rtl/>
            <w:lang w:eastAsia="he-IL"/>
          </w:rPr>
          <w:delText>הפקס</w:delText>
        </w:r>
        <w:r w:rsidRPr="00D02C29" w:rsidDel="00D02C29">
          <w:rPr>
            <w:rFonts w:ascii="Times New Roman" w:eastAsia="Times New Roman" w:hAnsi="Times New Roman" w:cs="David"/>
            <w:i/>
            <w:iCs/>
            <w:sz w:val="24"/>
            <w:szCs w:val="24"/>
            <w:rtl/>
            <w:lang w:eastAsia="he-IL"/>
          </w:rPr>
          <w:delText>..."</w:delText>
        </w:r>
        <w:r w:rsidRPr="00D02C29" w:rsidDel="00D02C29">
          <w:rPr>
            <w:rFonts w:ascii="Times New Roman" w:eastAsia="Times New Roman" w:hAnsi="Times New Roman" w:cs="David"/>
            <w:sz w:val="24"/>
            <w:szCs w:val="24"/>
            <w:rtl/>
            <w:lang w:eastAsia="he-IL"/>
          </w:rPr>
          <w:delText xml:space="preserve"> בהמשך מפנות המשיבות למכתבו של המערער מיום 8.1.2013. </w:delText>
        </w:r>
      </w:del>
      <w:del w:id="289" w:author="Ofir Tal" w:date="2021-02-17T18:18:00Z">
        <w:r w:rsidRPr="00D02C29" w:rsidDel="002E4796">
          <w:rPr>
            <w:rFonts w:ascii="Times New Roman" w:eastAsia="Times New Roman" w:hAnsi="Times New Roman" w:cs="David" w:hint="eastAsia"/>
            <w:sz w:val="24"/>
            <w:szCs w:val="24"/>
            <w:rtl/>
            <w:lang w:eastAsia="he-IL"/>
          </w:rPr>
          <w:delText>על</w:delText>
        </w:r>
        <w:r w:rsidRPr="00D02C29" w:rsidDel="002E4796">
          <w:rPr>
            <w:rFonts w:ascii="Times New Roman" w:eastAsia="Times New Roman" w:hAnsi="Times New Roman" w:cs="David"/>
            <w:sz w:val="24"/>
            <w:szCs w:val="24"/>
            <w:rtl/>
            <w:lang w:eastAsia="he-IL"/>
          </w:rPr>
          <w:delText xml:space="preserve"> כן נבקש </w:delText>
        </w:r>
      </w:del>
      <w:ins w:id="290" w:author="Ofir Tal" w:date="2021-02-17T18:18:00Z">
        <w:r w:rsidR="002E4796">
          <w:rPr>
            <w:rFonts w:ascii="Times New Roman" w:eastAsia="Times New Roman" w:hAnsi="Times New Roman" w:cs="David" w:hint="cs"/>
            <w:sz w:val="24"/>
            <w:szCs w:val="24"/>
            <w:rtl/>
            <w:lang w:eastAsia="he-IL"/>
          </w:rPr>
          <w:t xml:space="preserve">להלן נתייחס לשני המסמכים האמורים, על מנת </w:t>
        </w:r>
      </w:ins>
      <w:r w:rsidRPr="00D02C29">
        <w:rPr>
          <w:rFonts w:ascii="Times New Roman" w:eastAsia="Times New Roman" w:hAnsi="Times New Roman" w:cs="David" w:hint="eastAsia"/>
          <w:sz w:val="24"/>
          <w:szCs w:val="24"/>
          <w:rtl/>
          <w:lang w:eastAsia="he-IL"/>
        </w:rPr>
        <w:t>להבהיר</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את</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האמור</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בהם</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ולחדד</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את</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הטענות</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בהקשר</w:t>
      </w:r>
      <w:del w:id="291" w:author="Ofir Tal" w:date="2021-02-17T18:18:00Z">
        <w:r w:rsidRPr="00D02C29" w:rsidDel="002E4796">
          <w:rPr>
            <w:rFonts w:ascii="Times New Roman" w:eastAsia="Times New Roman" w:hAnsi="Times New Roman" w:cs="David"/>
            <w:sz w:val="24"/>
            <w:szCs w:val="24"/>
            <w:rtl/>
            <w:lang w:eastAsia="he-IL"/>
          </w:rPr>
          <w:delText xml:space="preserve"> שלעי</w:delText>
        </w:r>
      </w:del>
      <w:ins w:id="292" w:author="Ofir Tal" w:date="2021-02-17T18:18:00Z">
        <w:r w:rsidR="002E4796">
          <w:rPr>
            <w:rFonts w:ascii="Times New Roman" w:eastAsia="Times New Roman" w:hAnsi="Times New Roman" w:cs="David" w:hint="cs"/>
            <w:sz w:val="24"/>
            <w:szCs w:val="24"/>
            <w:rtl/>
            <w:lang w:eastAsia="he-IL"/>
          </w:rPr>
          <w:t>ים הנוגעים להכרעה בסוגיית נוסחת החישוב</w:t>
        </w:r>
      </w:ins>
      <w:del w:id="293" w:author="Ofir Tal" w:date="2021-02-17T18:18:00Z">
        <w:r w:rsidRPr="00D02C29" w:rsidDel="002E4796">
          <w:rPr>
            <w:rFonts w:ascii="Times New Roman" w:eastAsia="Times New Roman" w:hAnsi="Times New Roman" w:cs="David" w:hint="eastAsia"/>
            <w:sz w:val="24"/>
            <w:szCs w:val="24"/>
            <w:rtl/>
            <w:lang w:eastAsia="he-IL"/>
          </w:rPr>
          <w:delText>ל</w:delText>
        </w:r>
      </w:del>
      <w:r w:rsidRPr="00E24065">
        <w:rPr>
          <w:rFonts w:ascii="Times New Roman" w:eastAsia="Times New Roman" w:hAnsi="Times New Roman" w:cs="David" w:hint="cs"/>
          <w:sz w:val="24"/>
          <w:szCs w:val="24"/>
          <w:rtl/>
          <w:lang w:eastAsia="he-IL"/>
        </w:rPr>
        <w:t xml:space="preserve">:  </w:t>
      </w:r>
    </w:p>
    <w:p w:rsidR="002E4796" w:rsidRDefault="002E4796">
      <w:pPr>
        <w:numPr>
          <w:ilvl w:val="1"/>
          <w:numId w:val="1"/>
        </w:numPr>
        <w:tabs>
          <w:tab w:val="clear" w:pos="792"/>
          <w:tab w:val="left" w:pos="1214"/>
        </w:tabs>
        <w:spacing w:after="200" w:line="360" w:lineRule="auto"/>
        <w:ind w:left="1214" w:hanging="612"/>
        <w:jc w:val="both"/>
        <w:rPr>
          <w:ins w:id="294" w:author="Ofir Tal" w:date="2021-02-17T18:23:00Z"/>
          <w:rFonts w:cs="David"/>
          <w:sz w:val="24"/>
          <w:szCs w:val="24"/>
        </w:rPr>
        <w:pPrChange w:id="295" w:author="Ofir Tal" w:date="2021-02-17T18:21:00Z">
          <w:pPr>
            <w:numPr>
              <w:ilvl w:val="1"/>
              <w:numId w:val="1"/>
            </w:numPr>
            <w:tabs>
              <w:tab w:val="num" w:pos="792"/>
              <w:tab w:val="left" w:pos="1214"/>
            </w:tabs>
            <w:spacing w:after="200" w:line="360" w:lineRule="auto"/>
            <w:ind w:left="1214" w:hanging="612"/>
            <w:jc w:val="both"/>
          </w:pPr>
        </w:pPrChange>
      </w:pPr>
      <w:ins w:id="296" w:author="Ofir Tal" w:date="2021-02-17T18:20:00Z">
        <w:r w:rsidRPr="002E4796">
          <w:rPr>
            <w:rFonts w:cs="David" w:hint="eastAsia"/>
            <w:sz w:val="24"/>
            <w:szCs w:val="24"/>
            <w:u w:val="single"/>
            <w:rtl/>
            <w:rPrChange w:id="297" w:author="Ofir Tal" w:date="2021-02-17T18:21:00Z">
              <w:rPr>
                <w:rFonts w:cs="David" w:hint="eastAsia"/>
                <w:u w:val="single"/>
                <w:rtl/>
              </w:rPr>
            </w:rPrChange>
          </w:rPr>
          <w:t>ראשית</w:t>
        </w:r>
        <w:r w:rsidRPr="002E4796">
          <w:rPr>
            <w:rFonts w:cs="David"/>
            <w:sz w:val="24"/>
            <w:szCs w:val="24"/>
            <w:rtl/>
            <w:rPrChange w:id="298" w:author="Ofir Tal" w:date="2021-02-17T18:21:00Z">
              <w:rPr>
                <w:rFonts w:cs="David"/>
                <w:rtl/>
              </w:rPr>
            </w:rPrChange>
          </w:rPr>
          <w:t xml:space="preserve">, </w:t>
        </w:r>
      </w:ins>
      <w:ins w:id="299" w:author="Ofir Tal" w:date="2021-02-17T18:21:00Z">
        <w:r w:rsidRPr="002E4796">
          <w:rPr>
            <w:rFonts w:cs="David" w:hint="eastAsia"/>
            <w:sz w:val="24"/>
            <w:szCs w:val="24"/>
            <w:rtl/>
            <w:rPrChange w:id="300" w:author="Ofir Tal" w:date="2021-02-17T18:21:00Z">
              <w:rPr>
                <w:rFonts w:cs="David" w:hint="eastAsia"/>
                <w:rtl/>
              </w:rPr>
            </w:rPrChange>
          </w:rPr>
          <w:t>בסעיף</w:t>
        </w:r>
        <w:r w:rsidRPr="002E4796">
          <w:rPr>
            <w:rFonts w:cs="David"/>
            <w:sz w:val="24"/>
            <w:szCs w:val="24"/>
            <w:rtl/>
            <w:rPrChange w:id="301" w:author="Ofir Tal" w:date="2021-02-17T18:21:00Z">
              <w:rPr>
                <w:rFonts w:cs="David"/>
                <w:rtl/>
              </w:rPr>
            </w:rPrChange>
          </w:rPr>
          <w:t xml:space="preserve"> 2 להשלמת הטיעון כתבו המשיבות, בשוגג, כי אישור </w:t>
        </w:r>
        <w:proofErr w:type="spellStart"/>
        <w:r w:rsidRPr="002E4796">
          <w:rPr>
            <w:rFonts w:cs="David" w:hint="eastAsia"/>
            <w:sz w:val="24"/>
            <w:szCs w:val="24"/>
            <w:rtl/>
            <w:rPrChange w:id="302" w:author="Ofir Tal" w:date="2021-02-17T18:21:00Z">
              <w:rPr>
                <w:rFonts w:cs="David" w:hint="eastAsia"/>
                <w:rtl/>
              </w:rPr>
            </w:rPrChange>
          </w:rPr>
          <w:t>נש</w:t>
        </w:r>
        <w:r w:rsidRPr="002E4796">
          <w:rPr>
            <w:rFonts w:cs="David"/>
            <w:sz w:val="24"/>
            <w:szCs w:val="24"/>
            <w:rtl/>
            <w:rPrChange w:id="303" w:author="Ofir Tal" w:date="2021-02-17T18:21:00Z">
              <w:rPr>
                <w:rFonts w:cs="David"/>
                <w:rtl/>
              </w:rPr>
            </w:rPrChange>
          </w:rPr>
          <w:t>"מ</w:t>
        </w:r>
        <w:proofErr w:type="spellEnd"/>
        <w:r w:rsidRPr="002E4796">
          <w:rPr>
            <w:rFonts w:cs="David"/>
            <w:sz w:val="24"/>
            <w:szCs w:val="24"/>
            <w:rtl/>
            <w:rPrChange w:id="304" w:author="Ofir Tal" w:date="2021-02-17T18:21:00Z">
              <w:rPr>
                <w:rFonts w:cs="David"/>
                <w:rtl/>
              </w:rPr>
            </w:rPrChange>
          </w:rPr>
          <w:t xml:space="preserve"> הובא לידיעתו של המערער "</w:t>
        </w:r>
        <w:r w:rsidRPr="002E4796">
          <w:rPr>
            <w:rFonts w:cs="David" w:hint="eastAsia"/>
            <w:i/>
            <w:iCs/>
            <w:sz w:val="24"/>
            <w:szCs w:val="24"/>
            <w:rtl/>
            <w:rPrChange w:id="305" w:author="Ofir Tal" w:date="2021-02-17T18:21:00Z">
              <w:rPr>
                <w:rFonts w:cs="David" w:hint="eastAsia"/>
                <w:i/>
                <w:iCs/>
                <w:rtl/>
              </w:rPr>
            </w:rPrChange>
          </w:rPr>
          <w:t>ביום</w:t>
        </w:r>
        <w:r w:rsidRPr="002E4796">
          <w:rPr>
            <w:rFonts w:cs="David"/>
            <w:i/>
            <w:iCs/>
            <w:sz w:val="24"/>
            <w:szCs w:val="24"/>
            <w:rtl/>
            <w:rPrChange w:id="306" w:author="Ofir Tal" w:date="2021-02-17T18:21:00Z">
              <w:rPr>
                <w:rFonts w:cs="David"/>
                <w:i/>
                <w:iCs/>
                <w:rtl/>
              </w:rPr>
            </w:rPrChange>
          </w:rPr>
          <w:t xml:space="preserve"> 3.12.2012 </w:t>
        </w:r>
        <w:r w:rsidRPr="002E4796">
          <w:rPr>
            <w:rFonts w:cs="David" w:hint="eastAsia"/>
            <w:i/>
            <w:iCs/>
            <w:sz w:val="24"/>
            <w:szCs w:val="24"/>
            <w:rtl/>
            <w:rPrChange w:id="307" w:author="Ofir Tal" w:date="2021-02-17T18:21:00Z">
              <w:rPr>
                <w:rFonts w:cs="David" w:hint="eastAsia"/>
                <w:i/>
                <w:iCs/>
                <w:rtl/>
              </w:rPr>
            </w:rPrChange>
          </w:rPr>
          <w:t>באמצעות</w:t>
        </w:r>
        <w:r w:rsidRPr="002E4796">
          <w:rPr>
            <w:rFonts w:cs="David"/>
            <w:i/>
            <w:iCs/>
            <w:sz w:val="24"/>
            <w:szCs w:val="24"/>
            <w:rtl/>
            <w:rPrChange w:id="308" w:author="Ofir Tal" w:date="2021-02-17T18:21:00Z">
              <w:rPr>
                <w:rFonts w:cs="David"/>
                <w:i/>
                <w:iCs/>
                <w:rtl/>
              </w:rPr>
            </w:rPrChange>
          </w:rPr>
          <w:t xml:space="preserve"> </w:t>
        </w:r>
        <w:r w:rsidRPr="002E4796">
          <w:rPr>
            <w:rFonts w:cs="David" w:hint="eastAsia"/>
            <w:i/>
            <w:iCs/>
            <w:sz w:val="24"/>
            <w:szCs w:val="24"/>
            <w:rtl/>
            <w:rPrChange w:id="309" w:author="Ofir Tal" w:date="2021-02-17T18:21:00Z">
              <w:rPr>
                <w:rFonts w:cs="David" w:hint="eastAsia"/>
                <w:i/>
                <w:iCs/>
                <w:rtl/>
              </w:rPr>
            </w:rPrChange>
          </w:rPr>
          <w:t>הפקס</w:t>
        </w:r>
        <w:r w:rsidRPr="002E4796">
          <w:rPr>
            <w:rFonts w:cs="David"/>
            <w:i/>
            <w:iCs/>
            <w:sz w:val="24"/>
            <w:szCs w:val="24"/>
            <w:rtl/>
            <w:rPrChange w:id="310" w:author="Ofir Tal" w:date="2021-02-17T18:21:00Z">
              <w:rPr>
                <w:rFonts w:cs="David"/>
                <w:i/>
                <w:iCs/>
                <w:rtl/>
              </w:rPr>
            </w:rPrChange>
          </w:rPr>
          <w:t>..."</w:t>
        </w:r>
        <w:r w:rsidRPr="002E4796">
          <w:rPr>
            <w:rFonts w:cs="David"/>
            <w:sz w:val="24"/>
            <w:szCs w:val="24"/>
            <w:rtl/>
            <w:rPrChange w:id="311" w:author="Ofir Tal" w:date="2021-02-17T18:21:00Z">
              <w:rPr>
                <w:rFonts w:cs="David"/>
                <w:rtl/>
              </w:rPr>
            </w:rPrChange>
          </w:rPr>
          <w:t xml:space="preserve">. </w:t>
        </w:r>
      </w:ins>
      <w:ins w:id="312" w:author="Ofir Tal" w:date="2021-02-17T18:20:00Z">
        <w:r w:rsidRPr="002E4796">
          <w:rPr>
            <w:rFonts w:cs="David" w:hint="eastAsia"/>
            <w:sz w:val="24"/>
            <w:szCs w:val="24"/>
            <w:rtl/>
            <w:rPrChange w:id="313" w:author="Ofir Tal" w:date="2021-02-17T18:21:00Z">
              <w:rPr>
                <w:rFonts w:cs="David" w:hint="eastAsia"/>
                <w:rtl/>
              </w:rPr>
            </w:rPrChange>
          </w:rPr>
          <w:t>המשיבות</w:t>
        </w:r>
        <w:r w:rsidRPr="002E4796">
          <w:rPr>
            <w:rFonts w:cs="David"/>
            <w:sz w:val="24"/>
            <w:szCs w:val="24"/>
            <w:rtl/>
            <w:rPrChange w:id="314" w:author="Ofir Tal" w:date="2021-02-17T18:21:00Z">
              <w:rPr>
                <w:rFonts w:cs="David"/>
                <w:rtl/>
              </w:rPr>
            </w:rPrChange>
          </w:rPr>
          <w:t xml:space="preserve"> אינן מדייקות שכן המערער לא טען שהוא זה שקיבל את אישור </w:t>
        </w:r>
        <w:proofErr w:type="spellStart"/>
        <w:r w:rsidRPr="002E4796">
          <w:rPr>
            <w:rFonts w:cs="David" w:hint="eastAsia"/>
            <w:sz w:val="24"/>
            <w:szCs w:val="24"/>
            <w:rtl/>
            <w:rPrChange w:id="315" w:author="Ofir Tal" w:date="2021-02-17T18:21:00Z">
              <w:rPr>
                <w:rFonts w:cs="David" w:hint="eastAsia"/>
                <w:rtl/>
              </w:rPr>
            </w:rPrChange>
          </w:rPr>
          <w:t>נש</w:t>
        </w:r>
        <w:r w:rsidRPr="002E4796">
          <w:rPr>
            <w:rFonts w:cs="David"/>
            <w:sz w:val="24"/>
            <w:szCs w:val="24"/>
            <w:rtl/>
            <w:rPrChange w:id="316" w:author="Ofir Tal" w:date="2021-02-17T18:21:00Z">
              <w:rPr>
                <w:rFonts w:cs="David"/>
                <w:rtl/>
              </w:rPr>
            </w:rPrChange>
          </w:rPr>
          <w:t>"מ</w:t>
        </w:r>
        <w:proofErr w:type="spellEnd"/>
        <w:r w:rsidRPr="002E4796">
          <w:rPr>
            <w:rFonts w:cs="David"/>
            <w:sz w:val="24"/>
            <w:szCs w:val="24"/>
            <w:rtl/>
            <w:rPrChange w:id="317" w:author="Ofir Tal" w:date="2021-02-17T18:21:00Z">
              <w:rPr>
                <w:rFonts w:cs="David"/>
                <w:rtl/>
              </w:rPr>
            </w:rPrChange>
          </w:rPr>
          <w:t xml:space="preserve"> באמצעות פקסימיליה, אלא שהאישור נשלח באמצעות הפקסימיליה </w:t>
        </w:r>
        <w:proofErr w:type="spellStart"/>
        <w:r w:rsidRPr="002E4796">
          <w:rPr>
            <w:rFonts w:cs="David" w:hint="eastAsia"/>
            <w:sz w:val="24"/>
            <w:szCs w:val="24"/>
            <w:rtl/>
            <w:rPrChange w:id="318" w:author="Ofir Tal" w:date="2021-02-17T18:21:00Z">
              <w:rPr>
                <w:rFonts w:cs="David" w:hint="eastAsia"/>
                <w:rtl/>
              </w:rPr>
            </w:rPrChange>
          </w:rPr>
          <w:t>למינהל</w:t>
        </w:r>
        <w:proofErr w:type="spellEnd"/>
        <w:r w:rsidRPr="002E4796">
          <w:rPr>
            <w:rFonts w:cs="David"/>
            <w:sz w:val="24"/>
            <w:szCs w:val="24"/>
            <w:rtl/>
            <w:rPrChange w:id="319" w:author="Ofir Tal" w:date="2021-02-17T18:21:00Z">
              <w:rPr>
                <w:rFonts w:cs="David"/>
                <w:rtl/>
              </w:rPr>
            </w:rPrChange>
          </w:rPr>
          <w:t xml:space="preserve"> </w:t>
        </w:r>
        <w:proofErr w:type="spellStart"/>
        <w:r w:rsidRPr="002E4796">
          <w:rPr>
            <w:rFonts w:cs="David" w:hint="eastAsia"/>
            <w:sz w:val="24"/>
            <w:szCs w:val="24"/>
            <w:rtl/>
            <w:rPrChange w:id="320" w:author="Ofir Tal" w:date="2021-02-17T18:21:00Z">
              <w:rPr>
                <w:rFonts w:cs="David" w:hint="eastAsia"/>
                <w:rtl/>
              </w:rPr>
            </w:rPrChange>
          </w:rPr>
          <w:t>הגימלאות</w:t>
        </w:r>
        <w:proofErr w:type="spellEnd"/>
        <w:r w:rsidRPr="002E4796">
          <w:rPr>
            <w:rFonts w:cs="David"/>
            <w:sz w:val="24"/>
            <w:szCs w:val="24"/>
            <w:rtl/>
            <w:rPrChange w:id="321" w:author="Ofir Tal" w:date="2021-02-17T18:21:00Z">
              <w:rPr>
                <w:rFonts w:cs="David"/>
                <w:rtl/>
              </w:rPr>
            </w:rPrChange>
          </w:rPr>
          <w:t xml:space="preserve"> רק ביום 3.12.2012 וכי הוא קיבל אותו – "</w:t>
        </w:r>
        <w:r w:rsidRPr="002E4796">
          <w:rPr>
            <w:rFonts w:cs="David" w:hint="eastAsia"/>
            <w:i/>
            <w:iCs/>
            <w:sz w:val="24"/>
            <w:szCs w:val="24"/>
            <w:rtl/>
            <w:rPrChange w:id="322" w:author="Ofir Tal" w:date="2021-02-17T18:21:00Z">
              <w:rPr>
                <w:rFonts w:cs="David" w:hint="eastAsia"/>
                <w:i/>
                <w:iCs/>
                <w:rtl/>
              </w:rPr>
            </w:rPrChange>
          </w:rPr>
          <w:t>בימים</w:t>
        </w:r>
        <w:r w:rsidRPr="002E4796">
          <w:rPr>
            <w:rFonts w:cs="David"/>
            <w:i/>
            <w:iCs/>
            <w:sz w:val="24"/>
            <w:szCs w:val="24"/>
            <w:rtl/>
            <w:rPrChange w:id="323" w:author="Ofir Tal" w:date="2021-02-17T18:21:00Z">
              <w:rPr>
                <w:rFonts w:cs="David"/>
                <w:i/>
                <w:iCs/>
                <w:rtl/>
              </w:rPr>
            </w:rPrChange>
          </w:rPr>
          <w:t xml:space="preserve"> אלו לבקשתי ממנהל </w:t>
        </w:r>
        <w:proofErr w:type="spellStart"/>
        <w:r w:rsidRPr="002E4796">
          <w:rPr>
            <w:rFonts w:cs="David" w:hint="eastAsia"/>
            <w:i/>
            <w:iCs/>
            <w:sz w:val="24"/>
            <w:szCs w:val="24"/>
            <w:rtl/>
            <w:rPrChange w:id="324" w:author="Ofir Tal" w:date="2021-02-17T18:21:00Z">
              <w:rPr>
                <w:rFonts w:cs="David" w:hint="eastAsia"/>
                <w:i/>
                <w:iCs/>
                <w:rtl/>
              </w:rPr>
            </w:rPrChange>
          </w:rPr>
          <w:t>הגימלאות</w:t>
        </w:r>
        <w:proofErr w:type="spellEnd"/>
        <w:r w:rsidRPr="002E4796">
          <w:rPr>
            <w:rFonts w:cs="David"/>
            <w:sz w:val="24"/>
            <w:szCs w:val="24"/>
            <w:rtl/>
            <w:rPrChange w:id="325" w:author="Ofir Tal" w:date="2021-02-17T18:21:00Z">
              <w:rPr>
                <w:rFonts w:cs="David"/>
                <w:rtl/>
              </w:rPr>
            </w:rPrChange>
          </w:rPr>
          <w:t xml:space="preserve">". </w:t>
        </w:r>
      </w:ins>
    </w:p>
    <w:p w:rsidR="00D75660" w:rsidRPr="00D75660" w:rsidRDefault="00D75660">
      <w:pPr>
        <w:pStyle w:val="a3"/>
        <w:tabs>
          <w:tab w:val="left" w:pos="1214"/>
        </w:tabs>
        <w:spacing w:after="200" w:line="360" w:lineRule="auto"/>
        <w:ind w:left="630"/>
        <w:jc w:val="both"/>
        <w:rPr>
          <w:moveTo w:id="326" w:author="Ofir Tal" w:date="2021-02-17T18:23:00Z"/>
          <w:rFonts w:ascii="Times New Roman" w:eastAsia="Times New Roman" w:hAnsi="Times New Roman" w:cs="David"/>
          <w:sz w:val="24"/>
          <w:szCs w:val="24"/>
          <w:rtl/>
          <w:lang w:eastAsia="he-IL"/>
        </w:rPr>
        <w:pPrChange w:id="327" w:author="Ofir Tal" w:date="2021-02-17T18:23:00Z">
          <w:pPr>
            <w:pStyle w:val="a3"/>
            <w:numPr>
              <w:numId w:val="1"/>
            </w:numPr>
            <w:tabs>
              <w:tab w:val="num" w:pos="630"/>
              <w:tab w:val="left" w:pos="1214"/>
            </w:tabs>
            <w:spacing w:after="200" w:line="360" w:lineRule="auto"/>
            <w:ind w:left="630" w:hanging="360"/>
            <w:jc w:val="both"/>
          </w:pPr>
        </w:pPrChange>
      </w:pPr>
      <w:moveToRangeStart w:id="328" w:author="Ofir Tal" w:date="2021-02-17T18:23:00Z" w:name="move64478602"/>
      <w:moveTo w:id="329" w:author="Ofir Tal" w:date="2021-02-17T18:23:00Z">
        <w:r w:rsidRPr="00D75660">
          <w:rPr>
            <w:rFonts w:ascii="Times New Roman" w:eastAsia="Times New Roman" w:hAnsi="Times New Roman" w:cs="David" w:hint="cs"/>
            <w:i/>
            <w:iCs/>
            <w:sz w:val="24"/>
            <w:szCs w:val="24"/>
            <w:rtl/>
            <w:lang w:eastAsia="he-IL"/>
          </w:rPr>
          <w:t>**</w:t>
        </w:r>
        <w:r w:rsidRPr="00D75660">
          <w:rPr>
            <w:rFonts w:ascii="Times New Roman" w:eastAsia="Times New Roman" w:hAnsi="Times New Roman" w:cs="David"/>
            <w:i/>
            <w:iCs/>
            <w:sz w:val="24"/>
            <w:szCs w:val="24"/>
            <w:rtl/>
            <w:lang w:eastAsia="he-IL"/>
          </w:rPr>
          <w:tab/>
        </w:r>
        <w:r w:rsidRPr="00D75660">
          <w:rPr>
            <w:rFonts w:ascii="Times New Roman" w:eastAsia="Times New Roman" w:hAnsi="Times New Roman" w:cs="David" w:hint="cs"/>
            <w:i/>
            <w:iCs/>
            <w:sz w:val="24"/>
            <w:szCs w:val="24"/>
            <w:rtl/>
            <w:lang w:eastAsia="he-IL"/>
          </w:rPr>
          <w:t xml:space="preserve">למען הנוחות, מכתב המערער מצורף </w:t>
        </w:r>
        <w:r w:rsidRPr="00D75660">
          <w:rPr>
            <w:rFonts w:ascii="Times New Roman" w:eastAsia="Times New Roman" w:hAnsi="Times New Roman" w:cs="David" w:hint="cs"/>
            <w:i/>
            <w:iCs/>
            <w:sz w:val="24"/>
            <w:szCs w:val="24"/>
            <w:highlight w:val="yellow"/>
            <w:rtl/>
            <w:lang w:eastAsia="he-IL"/>
          </w:rPr>
          <w:t>כנספח 1</w:t>
        </w:r>
        <w:r w:rsidRPr="00D75660">
          <w:rPr>
            <w:rFonts w:ascii="Times New Roman" w:eastAsia="Times New Roman" w:hAnsi="Times New Roman" w:cs="David" w:hint="cs"/>
            <w:i/>
            <w:iCs/>
            <w:sz w:val="24"/>
            <w:szCs w:val="24"/>
            <w:rtl/>
            <w:lang w:eastAsia="he-IL"/>
          </w:rPr>
          <w:t xml:space="preserve"> לתשובה זאת.</w:t>
        </w:r>
        <w:r w:rsidRPr="00D75660">
          <w:rPr>
            <w:rFonts w:ascii="Times New Roman" w:eastAsia="Times New Roman" w:hAnsi="Times New Roman" w:cs="David" w:hint="cs"/>
            <w:sz w:val="24"/>
            <w:szCs w:val="24"/>
            <w:rtl/>
            <w:lang w:eastAsia="he-IL"/>
          </w:rPr>
          <w:t xml:space="preserve"> </w:t>
        </w:r>
      </w:moveTo>
    </w:p>
    <w:moveToRangeEnd w:id="328"/>
    <w:p w:rsidR="00E24065" w:rsidRPr="00D75660" w:rsidDel="002E4796" w:rsidRDefault="00E24065">
      <w:pPr>
        <w:numPr>
          <w:ilvl w:val="1"/>
          <w:numId w:val="1"/>
        </w:numPr>
        <w:tabs>
          <w:tab w:val="clear" w:pos="792"/>
          <w:tab w:val="left" w:pos="1214"/>
        </w:tabs>
        <w:spacing w:after="200" w:line="360" w:lineRule="auto"/>
        <w:ind w:left="1214" w:hanging="612"/>
        <w:jc w:val="both"/>
        <w:rPr>
          <w:del w:id="330" w:author="Ofir Tal" w:date="2021-02-17T18:21:00Z"/>
          <w:rFonts w:cs="David"/>
          <w:sz w:val="24"/>
          <w:szCs w:val="24"/>
          <w:u w:val="single"/>
          <w:rPrChange w:id="331" w:author="Ofir Tal" w:date="2021-02-17T18:23:00Z">
            <w:rPr>
              <w:del w:id="332" w:author="Ofir Tal" w:date="2021-02-17T18:21:00Z"/>
              <w:rFonts w:ascii="Times New Roman" w:eastAsia="Times New Roman" w:hAnsi="Times New Roman" w:cs="David"/>
              <w:sz w:val="24"/>
              <w:szCs w:val="24"/>
              <w:lang w:eastAsia="he-IL"/>
            </w:rPr>
          </w:rPrChange>
        </w:rPr>
        <w:pPrChange w:id="333" w:author="Ofir Tal" w:date="2021-02-17T18:23:00Z">
          <w:pPr>
            <w:numPr>
              <w:ilvl w:val="1"/>
              <w:numId w:val="1"/>
            </w:numPr>
            <w:tabs>
              <w:tab w:val="num" w:pos="792"/>
              <w:tab w:val="left" w:pos="1214"/>
            </w:tabs>
            <w:spacing w:after="200" w:line="360" w:lineRule="auto"/>
            <w:ind w:left="1214" w:hanging="612"/>
            <w:jc w:val="both"/>
          </w:pPr>
        </w:pPrChange>
      </w:pPr>
      <w:del w:id="334" w:author="Ofir Tal" w:date="2021-02-17T18:21:00Z">
        <w:r w:rsidRPr="00D75660" w:rsidDel="002E4796">
          <w:rPr>
            <w:rFonts w:cs="David"/>
            <w:sz w:val="24"/>
            <w:szCs w:val="24"/>
            <w:u w:val="single"/>
            <w:rtl/>
            <w:rPrChange w:id="335" w:author="Ofir Tal" w:date="2021-02-17T18:23:00Z">
              <w:rPr>
                <w:rFonts w:ascii="Times New Roman" w:eastAsia="Times New Roman" w:hAnsi="Times New Roman" w:cs="David"/>
                <w:sz w:val="24"/>
                <w:szCs w:val="24"/>
                <w:rtl/>
                <w:lang w:eastAsia="he-IL"/>
              </w:rPr>
            </w:rPrChange>
          </w:rPr>
          <w:delText xml:space="preserve"> המשיבות אינן מדייקות: בדיון ביום 20.1.21 הובהר שהנחיות הנש"מ </w:delText>
        </w:r>
        <w:r w:rsidRPr="00D75660" w:rsidDel="002E4796">
          <w:rPr>
            <w:rFonts w:cs="David" w:hint="eastAsia"/>
            <w:sz w:val="24"/>
            <w:szCs w:val="24"/>
            <w:u w:val="single"/>
            <w:rtl/>
            <w:rPrChange w:id="336" w:author="Ofir Tal" w:date="2021-02-17T18:23:00Z">
              <w:rPr>
                <w:rFonts w:ascii="Times New Roman" w:eastAsia="Times New Roman" w:hAnsi="Times New Roman" w:cs="David" w:hint="eastAsia"/>
                <w:b/>
                <w:bCs/>
                <w:sz w:val="24"/>
                <w:szCs w:val="24"/>
                <w:rtl/>
                <w:lang w:eastAsia="he-IL"/>
              </w:rPr>
            </w:rPrChange>
          </w:rPr>
          <w:delText>נשלחו</w:delText>
        </w:r>
        <w:r w:rsidRPr="00D75660" w:rsidDel="002E4796">
          <w:rPr>
            <w:rFonts w:cs="David"/>
            <w:sz w:val="24"/>
            <w:szCs w:val="24"/>
            <w:u w:val="single"/>
            <w:rtl/>
            <w:rPrChange w:id="337" w:author="Ofir Tal" w:date="2021-02-17T18:23:00Z">
              <w:rPr>
                <w:rFonts w:ascii="Times New Roman" w:eastAsia="Times New Roman" w:hAnsi="Times New Roman" w:cs="David"/>
                <w:b/>
                <w:bCs/>
                <w:sz w:val="24"/>
                <w:szCs w:val="24"/>
                <w:rtl/>
                <w:lang w:eastAsia="he-IL"/>
              </w:rPr>
            </w:rPrChange>
          </w:rPr>
          <w:delText xml:space="preserve"> </w:delText>
        </w:r>
        <w:r w:rsidRPr="00D75660" w:rsidDel="002E4796">
          <w:rPr>
            <w:rFonts w:cs="David" w:hint="eastAsia"/>
            <w:sz w:val="24"/>
            <w:szCs w:val="24"/>
            <w:u w:val="single"/>
            <w:rtl/>
            <w:rPrChange w:id="338" w:author="Ofir Tal" w:date="2021-02-17T18:23:00Z">
              <w:rPr>
                <w:rFonts w:ascii="Times New Roman" w:eastAsia="Times New Roman" w:hAnsi="Times New Roman" w:cs="David" w:hint="eastAsia"/>
                <w:b/>
                <w:bCs/>
                <w:sz w:val="24"/>
                <w:szCs w:val="24"/>
                <w:rtl/>
                <w:lang w:eastAsia="he-IL"/>
              </w:rPr>
            </w:rPrChange>
          </w:rPr>
          <w:delText>לפקס</w:delText>
        </w:r>
        <w:r w:rsidRPr="00D75660" w:rsidDel="002E4796">
          <w:rPr>
            <w:rFonts w:cs="David"/>
            <w:sz w:val="24"/>
            <w:szCs w:val="24"/>
            <w:u w:val="single"/>
            <w:rtl/>
            <w:rPrChange w:id="339" w:author="Ofir Tal" w:date="2021-02-17T18:23:00Z">
              <w:rPr>
                <w:rFonts w:ascii="Times New Roman" w:eastAsia="Times New Roman" w:hAnsi="Times New Roman" w:cs="David"/>
                <w:b/>
                <w:bCs/>
                <w:sz w:val="24"/>
                <w:szCs w:val="24"/>
                <w:rtl/>
                <w:lang w:eastAsia="he-IL"/>
              </w:rPr>
            </w:rPrChange>
          </w:rPr>
          <w:delText xml:space="preserve"> </w:delText>
        </w:r>
        <w:r w:rsidRPr="00D75660" w:rsidDel="002E4796">
          <w:rPr>
            <w:rFonts w:cs="David" w:hint="eastAsia"/>
            <w:sz w:val="24"/>
            <w:szCs w:val="24"/>
            <w:u w:val="single"/>
            <w:rtl/>
            <w:rPrChange w:id="340" w:author="Ofir Tal" w:date="2021-02-17T18:23:00Z">
              <w:rPr>
                <w:rFonts w:ascii="Times New Roman" w:eastAsia="Times New Roman" w:hAnsi="Times New Roman" w:cs="David" w:hint="eastAsia"/>
                <w:b/>
                <w:bCs/>
                <w:sz w:val="24"/>
                <w:szCs w:val="24"/>
                <w:rtl/>
                <w:lang w:eastAsia="he-IL"/>
              </w:rPr>
            </w:rPrChange>
          </w:rPr>
          <w:delText>מספר</w:delText>
        </w:r>
        <w:r w:rsidRPr="00D75660" w:rsidDel="002E4796">
          <w:rPr>
            <w:rFonts w:cs="David"/>
            <w:sz w:val="24"/>
            <w:szCs w:val="24"/>
            <w:u w:val="single"/>
            <w:rtl/>
            <w:rPrChange w:id="341" w:author="Ofir Tal" w:date="2021-02-17T18:23:00Z">
              <w:rPr>
                <w:rFonts w:ascii="David" w:eastAsia="Times New Roman" w:hAnsi="David" w:cs="David"/>
                <w:sz w:val="24"/>
                <w:szCs w:val="24"/>
                <w:rtl/>
                <w:lang w:eastAsia="he-IL"/>
              </w:rPr>
            </w:rPrChange>
          </w:rPr>
          <w:delText xml:space="preserve"> 5695394</w:delText>
        </w:r>
        <w:r w:rsidRPr="00D75660" w:rsidDel="002E4796">
          <w:rPr>
            <w:rFonts w:cs="David"/>
            <w:sz w:val="24"/>
            <w:szCs w:val="24"/>
            <w:u w:val="single"/>
            <w:rtl/>
            <w:rPrChange w:id="342" w:author="Ofir Tal" w:date="2021-02-17T18:23:00Z">
              <w:rPr>
                <w:rFonts w:ascii="Times New Roman" w:eastAsia="Times New Roman" w:hAnsi="Times New Roman" w:cs="David"/>
                <w:b/>
                <w:bCs/>
                <w:sz w:val="24"/>
                <w:szCs w:val="24"/>
                <w:rtl/>
                <w:lang w:eastAsia="he-IL"/>
              </w:rPr>
            </w:rPrChange>
          </w:rPr>
          <w:delText xml:space="preserve"> של מינהל הגימלאות</w:delText>
        </w:r>
        <w:r w:rsidRPr="00D75660" w:rsidDel="002E4796">
          <w:rPr>
            <w:rFonts w:cs="David"/>
            <w:sz w:val="24"/>
            <w:szCs w:val="24"/>
            <w:u w:val="single"/>
            <w:rtl/>
            <w:rPrChange w:id="343" w:author="Ofir Tal" w:date="2021-02-17T18:23:00Z">
              <w:rPr>
                <w:rFonts w:ascii="Times New Roman" w:eastAsia="Times New Roman" w:hAnsi="Times New Roman" w:cs="David"/>
                <w:sz w:val="24"/>
                <w:szCs w:val="24"/>
                <w:rtl/>
                <w:lang w:eastAsia="he-IL"/>
              </w:rPr>
            </w:rPrChange>
          </w:rPr>
          <w:delText xml:space="preserve"> ולא אל המערער. גם  ה"סימוכין" שבראש מכתב המערער מיום 8.1.2013 מציין במפורש מכתב ההנחיות של נש"מ "אל גב' ח. שורץ במינהל הגימלאות (נושא תאריך 21.8.12 </w:delText>
        </w:r>
        <w:r w:rsidRPr="00D75660" w:rsidDel="002E4796">
          <w:rPr>
            <w:rFonts w:cs="David" w:hint="eastAsia"/>
            <w:sz w:val="24"/>
            <w:szCs w:val="24"/>
            <w:u w:val="single"/>
            <w:rtl/>
            <w:rPrChange w:id="344" w:author="Ofir Tal" w:date="2021-02-17T18:23:00Z">
              <w:rPr>
                <w:rFonts w:ascii="Times New Roman" w:eastAsia="Times New Roman" w:hAnsi="Times New Roman" w:cs="David" w:hint="eastAsia"/>
                <w:sz w:val="24"/>
                <w:szCs w:val="24"/>
                <w:rtl/>
                <w:lang w:eastAsia="he-IL"/>
              </w:rPr>
            </w:rPrChange>
          </w:rPr>
          <w:delText>אך</w:delText>
        </w:r>
        <w:r w:rsidRPr="00D75660" w:rsidDel="002E4796">
          <w:rPr>
            <w:rFonts w:cs="David"/>
            <w:sz w:val="24"/>
            <w:szCs w:val="24"/>
            <w:u w:val="single"/>
            <w:rtl/>
            <w:rPrChange w:id="345" w:author="Ofir Tal" w:date="2021-02-17T18:23:00Z">
              <w:rPr>
                <w:rFonts w:ascii="Times New Roman" w:eastAsia="Times New Roman" w:hAnsi="Times New Roman" w:cs="David"/>
                <w:sz w:val="24"/>
                <w:szCs w:val="24"/>
                <w:rtl/>
                <w:lang w:eastAsia="he-IL"/>
              </w:rPr>
            </w:rPrChange>
          </w:rPr>
          <w:delText xml:space="preserve"> נשלח </w:delText>
        </w:r>
        <w:r w:rsidRPr="00D75660" w:rsidDel="002E4796">
          <w:rPr>
            <w:rFonts w:cs="David" w:hint="eastAsia"/>
            <w:sz w:val="24"/>
            <w:szCs w:val="24"/>
            <w:u w:val="single"/>
            <w:rtl/>
            <w:rPrChange w:id="346" w:author="Ofir Tal" w:date="2021-02-17T18:23:00Z">
              <w:rPr>
                <w:rFonts w:ascii="Times New Roman" w:eastAsia="Times New Roman" w:hAnsi="Times New Roman" w:cs="David" w:hint="eastAsia"/>
                <w:sz w:val="24"/>
                <w:szCs w:val="24"/>
                <w:rtl/>
                <w:lang w:eastAsia="he-IL"/>
              </w:rPr>
            </w:rPrChange>
          </w:rPr>
          <w:delText>אליה</w:delText>
        </w:r>
        <w:r w:rsidRPr="00D75660" w:rsidDel="002E4796">
          <w:rPr>
            <w:rFonts w:cs="David"/>
            <w:sz w:val="24"/>
            <w:szCs w:val="24"/>
            <w:u w:val="single"/>
            <w:rtl/>
            <w:rPrChange w:id="347" w:author="Ofir Tal" w:date="2021-02-17T18:23:00Z">
              <w:rPr>
                <w:rFonts w:ascii="Times New Roman" w:eastAsia="Times New Roman" w:hAnsi="Times New Roman" w:cs="David"/>
                <w:sz w:val="24"/>
                <w:szCs w:val="24"/>
                <w:rtl/>
                <w:lang w:eastAsia="he-IL"/>
              </w:rPr>
            </w:rPrChange>
          </w:rPr>
          <w:delText xml:space="preserve"> בפקס רק ב-3.12.12...", </w:delText>
        </w:r>
        <w:r w:rsidRPr="00D75660" w:rsidDel="002E4796">
          <w:rPr>
            <w:rFonts w:cs="David" w:hint="eastAsia"/>
            <w:sz w:val="24"/>
            <w:szCs w:val="24"/>
            <w:u w:val="single"/>
            <w:rtl/>
            <w:rPrChange w:id="348" w:author="Ofir Tal" w:date="2021-02-17T18:23:00Z">
              <w:rPr>
                <w:rFonts w:ascii="Times New Roman" w:eastAsia="Times New Roman" w:hAnsi="Times New Roman" w:cs="David" w:hint="eastAsia"/>
                <w:sz w:val="24"/>
                <w:szCs w:val="24"/>
                <w:rtl/>
                <w:lang w:eastAsia="he-IL"/>
              </w:rPr>
            </w:rPrChange>
          </w:rPr>
          <w:delText>ובהמשך</w:delText>
        </w:r>
        <w:r w:rsidRPr="00D75660" w:rsidDel="002E4796">
          <w:rPr>
            <w:rFonts w:cs="David"/>
            <w:sz w:val="24"/>
            <w:szCs w:val="24"/>
            <w:u w:val="single"/>
            <w:rtl/>
            <w:rPrChange w:id="349"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0" w:author="Ofir Tal" w:date="2021-02-17T18:23:00Z">
              <w:rPr>
                <w:rFonts w:ascii="Times New Roman" w:eastAsia="Times New Roman" w:hAnsi="Times New Roman" w:cs="David" w:hint="eastAsia"/>
                <w:sz w:val="24"/>
                <w:szCs w:val="24"/>
                <w:rtl/>
                <w:lang w:eastAsia="he-IL"/>
              </w:rPr>
            </w:rPrChange>
          </w:rPr>
          <w:delText>המכתב</w:delText>
        </w:r>
        <w:r w:rsidRPr="00D75660" w:rsidDel="002E4796">
          <w:rPr>
            <w:rFonts w:cs="David"/>
            <w:sz w:val="24"/>
            <w:szCs w:val="24"/>
            <w:u w:val="single"/>
            <w:rtl/>
            <w:rPrChange w:id="351"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2" w:author="Ofir Tal" w:date="2021-02-17T18:23:00Z">
              <w:rPr>
                <w:rFonts w:ascii="Times New Roman" w:eastAsia="Times New Roman" w:hAnsi="Times New Roman" w:cs="David" w:hint="eastAsia"/>
                <w:sz w:val="24"/>
                <w:szCs w:val="24"/>
                <w:rtl/>
                <w:lang w:eastAsia="he-IL"/>
              </w:rPr>
            </w:rPrChange>
          </w:rPr>
          <w:delText>כותב</w:delText>
        </w:r>
        <w:r w:rsidRPr="00D75660" w:rsidDel="002E4796">
          <w:rPr>
            <w:rFonts w:cs="David"/>
            <w:sz w:val="24"/>
            <w:szCs w:val="24"/>
            <w:u w:val="single"/>
            <w:rtl/>
            <w:rPrChange w:id="353"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4" w:author="Ofir Tal" w:date="2021-02-17T18:23:00Z">
              <w:rPr>
                <w:rFonts w:ascii="Times New Roman" w:eastAsia="Times New Roman" w:hAnsi="Times New Roman" w:cs="David" w:hint="eastAsia"/>
                <w:sz w:val="24"/>
                <w:szCs w:val="24"/>
                <w:rtl/>
                <w:lang w:eastAsia="he-IL"/>
              </w:rPr>
            </w:rPrChange>
          </w:rPr>
          <w:delText>המערער</w:delText>
        </w:r>
        <w:r w:rsidRPr="00D75660" w:rsidDel="002E4796">
          <w:rPr>
            <w:rFonts w:cs="David"/>
            <w:sz w:val="24"/>
            <w:szCs w:val="24"/>
            <w:u w:val="single"/>
            <w:rtl/>
            <w:rPrChange w:id="355"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6" w:author="Ofir Tal" w:date="2021-02-17T18:23:00Z">
              <w:rPr>
                <w:rFonts w:ascii="Times New Roman" w:eastAsia="Times New Roman" w:hAnsi="Times New Roman" w:cs="David" w:hint="eastAsia"/>
                <w:sz w:val="24"/>
                <w:szCs w:val="24"/>
                <w:rtl/>
                <w:lang w:eastAsia="he-IL"/>
              </w:rPr>
            </w:rPrChange>
          </w:rPr>
          <w:delText>כי</w:delText>
        </w:r>
        <w:r w:rsidRPr="00D75660" w:rsidDel="002E4796">
          <w:rPr>
            <w:rFonts w:cs="David"/>
            <w:sz w:val="24"/>
            <w:szCs w:val="24"/>
            <w:u w:val="single"/>
            <w:rtl/>
            <w:rPrChange w:id="357"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8" w:author="Ofir Tal" w:date="2021-02-17T18:23:00Z">
              <w:rPr>
                <w:rFonts w:ascii="Times New Roman" w:eastAsia="Times New Roman" w:hAnsi="Times New Roman" w:cs="David" w:hint="eastAsia"/>
                <w:sz w:val="24"/>
                <w:szCs w:val="24"/>
                <w:rtl/>
                <w:lang w:eastAsia="he-IL"/>
              </w:rPr>
            </w:rPrChange>
          </w:rPr>
          <w:delText>הוא</w:delText>
        </w:r>
        <w:r w:rsidRPr="00D75660" w:rsidDel="002E4796">
          <w:rPr>
            <w:rFonts w:cs="David"/>
            <w:sz w:val="24"/>
            <w:szCs w:val="24"/>
            <w:u w:val="single"/>
            <w:rtl/>
            <w:rPrChange w:id="359"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0" w:author="Ofir Tal" w:date="2021-02-17T18:23:00Z">
              <w:rPr>
                <w:rFonts w:ascii="Times New Roman" w:eastAsia="Times New Roman" w:hAnsi="Times New Roman" w:cs="David" w:hint="eastAsia"/>
                <w:sz w:val="24"/>
                <w:szCs w:val="24"/>
                <w:rtl/>
                <w:lang w:eastAsia="he-IL"/>
              </w:rPr>
            </w:rPrChange>
          </w:rPr>
          <w:delText>קיבל</w:delText>
        </w:r>
        <w:r w:rsidRPr="00D75660" w:rsidDel="002E4796">
          <w:rPr>
            <w:rFonts w:cs="David"/>
            <w:sz w:val="24"/>
            <w:szCs w:val="24"/>
            <w:u w:val="single"/>
            <w:rtl/>
            <w:rPrChange w:id="361"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2" w:author="Ofir Tal" w:date="2021-02-17T18:23:00Z">
              <w:rPr>
                <w:rFonts w:ascii="Times New Roman" w:eastAsia="Times New Roman" w:hAnsi="Times New Roman" w:cs="David" w:hint="eastAsia"/>
                <w:sz w:val="24"/>
                <w:szCs w:val="24"/>
                <w:rtl/>
                <w:lang w:eastAsia="he-IL"/>
              </w:rPr>
            </w:rPrChange>
          </w:rPr>
          <w:delText>את</w:delText>
        </w:r>
        <w:r w:rsidRPr="00D75660" w:rsidDel="002E4796">
          <w:rPr>
            <w:rFonts w:cs="David"/>
            <w:sz w:val="24"/>
            <w:szCs w:val="24"/>
            <w:u w:val="single"/>
            <w:rtl/>
            <w:rPrChange w:id="363"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4" w:author="Ofir Tal" w:date="2021-02-17T18:23:00Z">
              <w:rPr>
                <w:rFonts w:ascii="Times New Roman" w:eastAsia="Times New Roman" w:hAnsi="Times New Roman" w:cs="David" w:hint="eastAsia"/>
                <w:sz w:val="24"/>
                <w:szCs w:val="24"/>
                <w:rtl/>
                <w:lang w:eastAsia="he-IL"/>
              </w:rPr>
            </w:rPrChange>
          </w:rPr>
          <w:delText>העתק</w:delText>
        </w:r>
        <w:r w:rsidRPr="00D75660" w:rsidDel="002E4796">
          <w:rPr>
            <w:rFonts w:cs="David"/>
            <w:sz w:val="24"/>
            <w:szCs w:val="24"/>
            <w:u w:val="single"/>
            <w:rtl/>
            <w:rPrChange w:id="365"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6" w:author="Ofir Tal" w:date="2021-02-17T18:23:00Z">
              <w:rPr>
                <w:rFonts w:ascii="Times New Roman" w:eastAsia="Times New Roman" w:hAnsi="Times New Roman" w:cs="David" w:hint="eastAsia"/>
                <w:sz w:val="24"/>
                <w:szCs w:val="24"/>
                <w:rtl/>
                <w:lang w:eastAsia="he-IL"/>
              </w:rPr>
            </w:rPrChange>
          </w:rPr>
          <w:delText>מכתב</w:delText>
        </w:r>
        <w:r w:rsidRPr="00D75660" w:rsidDel="002E4796">
          <w:rPr>
            <w:rFonts w:cs="David"/>
            <w:sz w:val="24"/>
            <w:szCs w:val="24"/>
            <w:u w:val="single"/>
            <w:rtl/>
            <w:rPrChange w:id="367"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8" w:author="Ofir Tal" w:date="2021-02-17T18:23:00Z">
              <w:rPr>
                <w:rFonts w:ascii="Times New Roman" w:eastAsia="Times New Roman" w:hAnsi="Times New Roman" w:cs="David" w:hint="eastAsia"/>
                <w:sz w:val="24"/>
                <w:szCs w:val="24"/>
                <w:rtl/>
                <w:lang w:eastAsia="he-IL"/>
              </w:rPr>
            </w:rPrChange>
          </w:rPr>
          <w:delText>הנש</w:delText>
        </w:r>
        <w:r w:rsidRPr="00D75660" w:rsidDel="002E4796">
          <w:rPr>
            <w:rFonts w:cs="David"/>
            <w:sz w:val="24"/>
            <w:szCs w:val="24"/>
            <w:u w:val="single"/>
            <w:rtl/>
            <w:rPrChange w:id="369" w:author="Ofir Tal" w:date="2021-02-17T18:23:00Z">
              <w:rPr>
                <w:rFonts w:ascii="Times New Roman" w:eastAsia="Times New Roman" w:hAnsi="Times New Roman" w:cs="David"/>
                <w:sz w:val="24"/>
                <w:szCs w:val="24"/>
                <w:rtl/>
                <w:lang w:eastAsia="he-IL"/>
              </w:rPr>
            </w:rPrChange>
          </w:rPr>
          <w:delText xml:space="preserve">"מ (שעליו </w:delText>
        </w:r>
        <w:r w:rsidRPr="00D75660" w:rsidDel="002E4796">
          <w:rPr>
            <w:rFonts w:cs="David" w:hint="eastAsia"/>
            <w:sz w:val="24"/>
            <w:szCs w:val="24"/>
            <w:u w:val="single"/>
            <w:rtl/>
            <w:rPrChange w:id="370" w:author="Ofir Tal" w:date="2021-02-17T18:23:00Z">
              <w:rPr>
                <w:rFonts w:ascii="Times New Roman" w:eastAsia="Times New Roman" w:hAnsi="Times New Roman" w:cs="David" w:hint="eastAsia"/>
                <w:sz w:val="24"/>
                <w:szCs w:val="24"/>
                <w:rtl/>
                <w:lang w:eastAsia="he-IL"/>
              </w:rPr>
            </w:rPrChange>
          </w:rPr>
          <w:delText>מודפס</w:delText>
        </w:r>
        <w:r w:rsidRPr="00D75660" w:rsidDel="002E4796">
          <w:rPr>
            <w:rFonts w:cs="David"/>
            <w:sz w:val="24"/>
            <w:szCs w:val="24"/>
            <w:u w:val="single"/>
            <w:rtl/>
            <w:rPrChange w:id="371"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72" w:author="Ofir Tal" w:date="2021-02-17T18:23:00Z">
              <w:rPr>
                <w:rFonts w:ascii="Times New Roman" w:eastAsia="Times New Roman" w:hAnsi="Times New Roman" w:cs="David" w:hint="eastAsia"/>
                <w:sz w:val="24"/>
                <w:szCs w:val="24"/>
                <w:rtl/>
                <w:lang w:eastAsia="he-IL"/>
              </w:rPr>
            </w:rPrChange>
          </w:rPr>
          <w:delText>שנשלח</w:delText>
        </w:r>
        <w:r w:rsidRPr="00D75660" w:rsidDel="002E4796">
          <w:rPr>
            <w:rFonts w:cs="David"/>
            <w:sz w:val="24"/>
            <w:szCs w:val="24"/>
            <w:u w:val="single"/>
            <w:rtl/>
            <w:rPrChange w:id="373"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74" w:author="Ofir Tal" w:date="2021-02-17T18:23:00Z">
              <w:rPr>
                <w:rFonts w:ascii="Times New Roman" w:eastAsia="Times New Roman" w:hAnsi="Times New Roman" w:cs="David" w:hint="eastAsia"/>
                <w:sz w:val="24"/>
                <w:szCs w:val="24"/>
                <w:rtl/>
                <w:lang w:eastAsia="he-IL"/>
              </w:rPr>
            </w:rPrChange>
          </w:rPr>
          <w:delText>לפקס</w:delText>
        </w:r>
        <w:r w:rsidRPr="00D75660" w:rsidDel="002E4796">
          <w:rPr>
            <w:rFonts w:cs="David"/>
            <w:sz w:val="24"/>
            <w:szCs w:val="24"/>
            <w:u w:val="single"/>
            <w:rtl/>
            <w:rPrChange w:id="375"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76" w:author="Ofir Tal" w:date="2021-02-17T18:23:00Z">
              <w:rPr>
                <w:rFonts w:ascii="Times New Roman" w:eastAsia="Times New Roman" w:hAnsi="Times New Roman" w:cs="David" w:hint="eastAsia"/>
                <w:sz w:val="24"/>
                <w:szCs w:val="24"/>
                <w:rtl/>
                <w:lang w:eastAsia="he-IL"/>
              </w:rPr>
            </w:rPrChange>
          </w:rPr>
          <w:delText>של</w:delText>
        </w:r>
        <w:r w:rsidRPr="00D75660" w:rsidDel="002E4796">
          <w:rPr>
            <w:rFonts w:cs="David"/>
            <w:sz w:val="24"/>
            <w:szCs w:val="24"/>
            <w:u w:val="single"/>
            <w:rtl/>
            <w:rPrChange w:id="377"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78" w:author="Ofir Tal" w:date="2021-02-17T18:23:00Z">
              <w:rPr>
                <w:rFonts w:ascii="Times New Roman" w:eastAsia="Times New Roman" w:hAnsi="Times New Roman" w:cs="David" w:hint="eastAsia"/>
                <w:sz w:val="24"/>
                <w:szCs w:val="24"/>
                <w:rtl/>
                <w:lang w:eastAsia="he-IL"/>
              </w:rPr>
            </w:rPrChange>
          </w:rPr>
          <w:delText>מינהלת</w:delText>
        </w:r>
        <w:r w:rsidRPr="00D75660" w:rsidDel="002E4796">
          <w:rPr>
            <w:rFonts w:cs="David"/>
            <w:sz w:val="24"/>
            <w:szCs w:val="24"/>
            <w:u w:val="single"/>
            <w:rtl/>
            <w:rPrChange w:id="379"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80" w:author="Ofir Tal" w:date="2021-02-17T18:23:00Z">
              <w:rPr>
                <w:rFonts w:ascii="Times New Roman" w:eastAsia="Times New Roman" w:hAnsi="Times New Roman" w:cs="David" w:hint="eastAsia"/>
                <w:sz w:val="24"/>
                <w:szCs w:val="24"/>
                <w:rtl/>
                <w:lang w:eastAsia="he-IL"/>
              </w:rPr>
            </w:rPrChange>
          </w:rPr>
          <w:delText>הגימלאות</w:delText>
        </w:r>
        <w:r w:rsidRPr="00D75660" w:rsidDel="002E4796">
          <w:rPr>
            <w:rFonts w:cs="David"/>
            <w:sz w:val="24"/>
            <w:szCs w:val="24"/>
            <w:u w:val="single"/>
            <w:rtl/>
            <w:rPrChange w:id="381" w:author="Ofir Tal" w:date="2021-02-17T18:23:00Z">
              <w:rPr>
                <w:rFonts w:ascii="Times New Roman" w:eastAsia="Times New Roman" w:hAnsi="Times New Roman" w:cs="David"/>
                <w:sz w:val="24"/>
                <w:szCs w:val="24"/>
                <w:rtl/>
                <w:lang w:eastAsia="he-IL"/>
              </w:rPr>
            </w:rPrChange>
          </w:rPr>
          <w:delText>) "</w:delText>
        </w:r>
        <w:r w:rsidRPr="00D75660" w:rsidDel="002E4796">
          <w:rPr>
            <w:rFonts w:cs="David" w:hint="eastAsia"/>
            <w:sz w:val="24"/>
            <w:szCs w:val="24"/>
            <w:u w:val="single"/>
            <w:rtl/>
            <w:rPrChange w:id="382" w:author="Ofir Tal" w:date="2021-02-17T18:23:00Z">
              <w:rPr>
                <w:rFonts w:ascii="Times New Roman" w:eastAsia="Times New Roman" w:hAnsi="Times New Roman" w:cs="David" w:hint="eastAsia"/>
                <w:i/>
                <w:iCs/>
                <w:sz w:val="24"/>
                <w:szCs w:val="24"/>
                <w:rtl/>
                <w:lang w:eastAsia="he-IL"/>
              </w:rPr>
            </w:rPrChange>
          </w:rPr>
          <w:delText>בימים</w:delText>
        </w:r>
        <w:r w:rsidRPr="00D75660" w:rsidDel="002E4796">
          <w:rPr>
            <w:rFonts w:cs="David"/>
            <w:sz w:val="24"/>
            <w:szCs w:val="24"/>
            <w:u w:val="single"/>
            <w:rtl/>
            <w:rPrChange w:id="383" w:author="Ofir Tal" w:date="2021-02-17T18:23:00Z">
              <w:rPr>
                <w:rFonts w:ascii="Times New Roman" w:eastAsia="Times New Roman" w:hAnsi="Times New Roman" w:cs="David"/>
                <w:i/>
                <w:iCs/>
                <w:sz w:val="24"/>
                <w:szCs w:val="24"/>
                <w:rtl/>
                <w:lang w:eastAsia="he-IL"/>
              </w:rPr>
            </w:rPrChange>
          </w:rPr>
          <w:delText xml:space="preserve"> אלו לבקשתי </w:delText>
        </w:r>
        <w:r w:rsidRPr="00D75660" w:rsidDel="002E4796">
          <w:rPr>
            <w:rFonts w:cs="David" w:hint="eastAsia"/>
            <w:sz w:val="24"/>
            <w:szCs w:val="24"/>
            <w:u w:val="single"/>
            <w:rtl/>
            <w:rPrChange w:id="384" w:author="Ofir Tal" w:date="2021-02-17T18:23:00Z">
              <w:rPr>
                <w:rFonts w:ascii="Times New Roman" w:eastAsia="Times New Roman" w:hAnsi="Times New Roman" w:cs="David" w:hint="eastAsia"/>
                <w:b/>
                <w:bCs/>
                <w:i/>
                <w:iCs/>
                <w:sz w:val="24"/>
                <w:szCs w:val="24"/>
                <w:u w:val="single"/>
                <w:rtl/>
                <w:lang w:eastAsia="he-IL"/>
              </w:rPr>
            </w:rPrChange>
          </w:rPr>
          <w:delText>ממנהל</w:delText>
        </w:r>
        <w:r w:rsidRPr="00D75660" w:rsidDel="002E4796">
          <w:rPr>
            <w:rFonts w:cs="David"/>
            <w:sz w:val="24"/>
            <w:szCs w:val="24"/>
            <w:u w:val="single"/>
            <w:rtl/>
            <w:rPrChange w:id="385" w:author="Ofir Tal" w:date="2021-02-17T18:23:00Z">
              <w:rPr>
                <w:rFonts w:ascii="Times New Roman" w:eastAsia="Times New Roman" w:hAnsi="Times New Roman" w:cs="David"/>
                <w:b/>
                <w:bCs/>
                <w:i/>
                <w:iCs/>
                <w:sz w:val="24"/>
                <w:szCs w:val="24"/>
                <w:u w:val="single"/>
                <w:rtl/>
                <w:lang w:eastAsia="he-IL"/>
              </w:rPr>
            </w:rPrChange>
          </w:rPr>
          <w:delText xml:space="preserve"> </w:delText>
        </w:r>
        <w:r w:rsidRPr="00D75660" w:rsidDel="002E4796">
          <w:rPr>
            <w:rFonts w:cs="David" w:hint="eastAsia"/>
            <w:sz w:val="24"/>
            <w:szCs w:val="24"/>
            <w:u w:val="single"/>
            <w:rtl/>
            <w:rPrChange w:id="386" w:author="Ofir Tal" w:date="2021-02-17T18:23:00Z">
              <w:rPr>
                <w:rFonts w:ascii="Times New Roman" w:eastAsia="Times New Roman" w:hAnsi="Times New Roman" w:cs="David" w:hint="eastAsia"/>
                <w:b/>
                <w:bCs/>
                <w:i/>
                <w:iCs/>
                <w:sz w:val="24"/>
                <w:szCs w:val="24"/>
                <w:u w:val="single"/>
                <w:rtl/>
                <w:lang w:eastAsia="he-IL"/>
              </w:rPr>
            </w:rPrChange>
          </w:rPr>
          <w:delText>הגימלאות</w:delText>
        </w:r>
        <w:r w:rsidRPr="00D75660" w:rsidDel="002E4796">
          <w:rPr>
            <w:rFonts w:cs="David"/>
            <w:sz w:val="24"/>
            <w:szCs w:val="24"/>
            <w:u w:val="single"/>
            <w:rtl/>
            <w:rPrChange w:id="387" w:author="Ofir Tal" w:date="2021-02-17T18:23:00Z">
              <w:rPr>
                <w:rFonts w:ascii="Times New Roman" w:eastAsia="Times New Roman" w:hAnsi="Times New Roman" w:cs="David"/>
                <w:sz w:val="24"/>
                <w:szCs w:val="24"/>
                <w:rtl/>
                <w:lang w:eastAsia="he-IL"/>
              </w:rPr>
            </w:rPrChange>
          </w:rPr>
          <w:delText xml:space="preserve">" (כשפנה </w:delText>
        </w:r>
        <w:r w:rsidRPr="00D75660" w:rsidDel="002E4796">
          <w:rPr>
            <w:rFonts w:cs="David" w:hint="eastAsia"/>
            <w:sz w:val="24"/>
            <w:szCs w:val="24"/>
            <w:u w:val="single"/>
            <w:rtl/>
            <w:rPrChange w:id="388" w:author="Ofir Tal" w:date="2021-02-17T18:23:00Z">
              <w:rPr>
                <w:rFonts w:ascii="Times New Roman" w:eastAsia="Times New Roman" w:hAnsi="Times New Roman" w:cs="David" w:hint="eastAsia"/>
                <w:sz w:val="24"/>
                <w:szCs w:val="24"/>
                <w:rtl/>
                <w:lang w:eastAsia="he-IL"/>
              </w:rPr>
            </w:rPrChange>
          </w:rPr>
          <w:delText>אליהם</w:delText>
        </w:r>
        <w:r w:rsidR="00FB08C1" w:rsidRPr="00D75660" w:rsidDel="002E4796">
          <w:rPr>
            <w:rFonts w:cs="David"/>
            <w:sz w:val="24"/>
            <w:szCs w:val="24"/>
            <w:u w:val="single"/>
            <w:rtl/>
            <w:rPrChange w:id="389"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90" w:author="Ofir Tal" w:date="2021-02-17T18:23:00Z">
              <w:rPr>
                <w:rFonts w:ascii="Times New Roman" w:eastAsia="Times New Roman" w:hAnsi="Times New Roman" w:cs="David" w:hint="eastAsia"/>
                <w:sz w:val="24"/>
                <w:szCs w:val="24"/>
                <w:rtl/>
                <w:lang w:eastAsia="he-IL"/>
              </w:rPr>
            </w:rPrChange>
          </w:rPr>
          <w:delText>כאמור</w:delText>
        </w:r>
        <w:r w:rsidR="00FB08C1" w:rsidRPr="00D75660" w:rsidDel="002E4796">
          <w:rPr>
            <w:rFonts w:cs="David"/>
            <w:sz w:val="24"/>
            <w:szCs w:val="24"/>
            <w:u w:val="single"/>
            <w:rtl/>
            <w:rPrChange w:id="391" w:author="Ofir Tal" w:date="2021-02-17T18:23:00Z">
              <w:rPr>
                <w:rFonts w:ascii="Times New Roman" w:eastAsia="Times New Roman" w:hAnsi="Times New Roman" w:cs="David"/>
                <w:b/>
                <w:bCs/>
                <w:sz w:val="24"/>
                <w:szCs w:val="24"/>
                <w:rtl/>
                <w:lang w:eastAsia="he-IL"/>
              </w:rPr>
            </w:rPrChange>
          </w:rPr>
          <w:delText xml:space="preserve"> </w:delText>
        </w:r>
        <w:r w:rsidRPr="00D75660" w:rsidDel="002E4796">
          <w:rPr>
            <w:rFonts w:cs="David" w:hint="eastAsia"/>
            <w:sz w:val="24"/>
            <w:szCs w:val="24"/>
            <w:u w:val="single"/>
            <w:rtl/>
            <w:rPrChange w:id="392" w:author="Ofir Tal" w:date="2021-02-17T18:23:00Z">
              <w:rPr>
                <w:rFonts w:ascii="Times New Roman" w:eastAsia="Times New Roman" w:hAnsi="Times New Roman" w:cs="David" w:hint="eastAsia"/>
                <w:b/>
                <w:bCs/>
                <w:sz w:val="24"/>
                <w:szCs w:val="24"/>
                <w:u w:val="single"/>
                <w:rtl/>
                <w:lang w:eastAsia="he-IL"/>
              </w:rPr>
            </w:rPrChange>
          </w:rPr>
          <w:delText>אחרי</w:delText>
        </w:r>
        <w:r w:rsidRPr="00D75660" w:rsidDel="002E4796">
          <w:rPr>
            <w:rFonts w:cs="David"/>
            <w:sz w:val="24"/>
            <w:szCs w:val="24"/>
            <w:u w:val="single"/>
            <w:rtl/>
            <w:rPrChange w:id="393" w:author="Ofir Tal" w:date="2021-02-17T18:23:00Z">
              <w:rPr>
                <w:rFonts w:ascii="Times New Roman" w:eastAsia="Times New Roman" w:hAnsi="Times New Roman" w:cs="David"/>
                <w:b/>
                <w:bCs/>
                <w:sz w:val="24"/>
                <w:szCs w:val="24"/>
                <w:rtl/>
                <w:lang w:eastAsia="he-IL"/>
              </w:rPr>
            </w:rPrChange>
          </w:rPr>
          <w:delText xml:space="preserve"> שקיבל  את מסמך "אישור הגימלאות" של הממונה, לקראת סוף דצמבר 2012</w:delText>
        </w:r>
        <w:r w:rsidRPr="00D75660" w:rsidDel="002E4796">
          <w:rPr>
            <w:rFonts w:cs="David"/>
            <w:sz w:val="24"/>
            <w:szCs w:val="24"/>
            <w:u w:val="single"/>
            <w:rtl/>
            <w:rPrChange w:id="394" w:author="Ofir Tal" w:date="2021-02-17T18:23:00Z">
              <w:rPr>
                <w:rFonts w:ascii="Times New Roman" w:eastAsia="Times New Roman" w:hAnsi="Times New Roman" w:cs="David"/>
                <w:sz w:val="24"/>
                <w:szCs w:val="24"/>
                <w:rtl/>
                <w:lang w:eastAsia="he-IL"/>
              </w:rPr>
            </w:rPrChange>
          </w:rPr>
          <w:delText xml:space="preserve"> </w:delText>
        </w:r>
        <w:r w:rsidR="00FB08C1" w:rsidRPr="00D75660" w:rsidDel="002E4796">
          <w:rPr>
            <w:rFonts w:cs="David"/>
            <w:sz w:val="24"/>
            <w:szCs w:val="24"/>
            <w:u w:val="single"/>
            <w:rtl/>
            <w:rPrChange w:id="395" w:author="Ofir Tal" w:date="2021-02-17T18:23:00Z">
              <w:rPr>
                <w:rFonts w:ascii="Times New Roman" w:eastAsia="Times New Roman" w:hAnsi="Times New Roman" w:cs="David"/>
                <w:b/>
                <w:bCs/>
                <w:sz w:val="24"/>
                <w:szCs w:val="24"/>
                <w:rtl/>
                <w:lang w:eastAsia="he-IL"/>
              </w:rPr>
            </w:rPrChange>
          </w:rPr>
          <w:delText>.</w:delText>
        </w:r>
      </w:del>
    </w:p>
    <w:p w:rsidR="00E24065" w:rsidRPr="00D75660" w:rsidDel="00D75660" w:rsidRDefault="00E24065">
      <w:pPr>
        <w:numPr>
          <w:ilvl w:val="1"/>
          <w:numId w:val="1"/>
        </w:numPr>
        <w:tabs>
          <w:tab w:val="clear" w:pos="792"/>
          <w:tab w:val="left" w:pos="1214"/>
        </w:tabs>
        <w:spacing w:after="200" w:line="360" w:lineRule="auto"/>
        <w:ind w:left="1214" w:hanging="612"/>
        <w:jc w:val="both"/>
        <w:rPr>
          <w:del w:id="396" w:author="Ofir Tal" w:date="2021-02-17T18:23:00Z"/>
          <w:rFonts w:cs="David"/>
          <w:sz w:val="24"/>
          <w:szCs w:val="24"/>
          <w:rPrChange w:id="397" w:author="Ofir Tal" w:date="2021-02-17T18:23:00Z">
            <w:rPr>
              <w:del w:id="398" w:author="Ofir Tal" w:date="2021-02-17T18:23:00Z"/>
              <w:rFonts w:ascii="Times New Roman" w:eastAsia="Times New Roman" w:hAnsi="Times New Roman" w:cs="David"/>
              <w:sz w:val="24"/>
              <w:szCs w:val="24"/>
              <w:lang w:eastAsia="he-IL"/>
            </w:rPr>
          </w:rPrChange>
        </w:rPr>
        <w:pPrChange w:id="399" w:author="Ofir Tal" w:date="2021-02-17T18:23:00Z">
          <w:pPr>
            <w:numPr>
              <w:ilvl w:val="1"/>
              <w:numId w:val="1"/>
            </w:numPr>
            <w:tabs>
              <w:tab w:val="num" w:pos="792"/>
              <w:tab w:val="left" w:pos="1214"/>
            </w:tabs>
            <w:spacing w:after="200" w:line="360" w:lineRule="auto"/>
            <w:ind w:left="1214" w:hanging="612"/>
            <w:jc w:val="both"/>
          </w:pPr>
        </w:pPrChange>
      </w:pPr>
      <w:r w:rsidRPr="00D75660">
        <w:rPr>
          <w:rFonts w:cs="David" w:hint="eastAsia"/>
          <w:sz w:val="24"/>
          <w:szCs w:val="24"/>
          <w:u w:val="single"/>
          <w:rtl/>
          <w:rPrChange w:id="400" w:author="Ofir Tal" w:date="2021-02-17T18:23:00Z">
            <w:rPr>
              <w:rFonts w:ascii="Times New Roman" w:eastAsia="Times New Roman" w:hAnsi="Times New Roman" w:cs="David" w:hint="eastAsia"/>
              <w:sz w:val="24"/>
              <w:szCs w:val="24"/>
              <w:u w:val="single"/>
              <w:rtl/>
              <w:lang w:eastAsia="he-IL"/>
            </w:rPr>
          </w:rPrChange>
        </w:rPr>
        <w:t>שנית</w:t>
      </w:r>
      <w:r w:rsidRPr="00D75660">
        <w:rPr>
          <w:rFonts w:cs="David"/>
          <w:sz w:val="24"/>
          <w:szCs w:val="24"/>
          <w:rtl/>
          <w:rPrChange w:id="401" w:author="Ofir Tal" w:date="2021-02-17T18:23:00Z">
            <w:rPr>
              <w:rFonts w:ascii="Times New Roman" w:eastAsia="Times New Roman" w:hAnsi="Times New Roman" w:cs="David"/>
              <w:sz w:val="24"/>
              <w:szCs w:val="24"/>
              <w:rtl/>
              <w:lang w:eastAsia="he-IL"/>
            </w:rPr>
          </w:rPrChange>
        </w:rPr>
        <w:t xml:space="preserve">, הפתיח של מכתב המערער מגלה בדיוק מיהו הגורם אליו הופנה המערער לצורך קבלת תשובה על </w:t>
      </w:r>
      <w:r w:rsidR="00FB08C1" w:rsidRPr="00D75660">
        <w:rPr>
          <w:rFonts w:cs="David" w:hint="eastAsia"/>
          <w:sz w:val="24"/>
          <w:szCs w:val="24"/>
          <w:rtl/>
          <w:rPrChange w:id="402" w:author="Ofir Tal" w:date="2021-02-17T18:23:00Z">
            <w:rPr>
              <w:rFonts w:ascii="Times New Roman" w:eastAsia="Times New Roman" w:hAnsi="Times New Roman" w:cs="David" w:hint="eastAsia"/>
              <w:sz w:val="24"/>
              <w:szCs w:val="24"/>
              <w:rtl/>
              <w:lang w:eastAsia="he-IL"/>
            </w:rPr>
          </w:rPrChange>
        </w:rPr>
        <w:t>שיטת</w:t>
      </w:r>
      <w:r w:rsidRPr="00D75660">
        <w:rPr>
          <w:rFonts w:cs="David"/>
          <w:sz w:val="24"/>
          <w:szCs w:val="24"/>
          <w:rtl/>
          <w:rPrChange w:id="403" w:author="Ofir Tal" w:date="2021-02-17T18:23:00Z">
            <w:rPr>
              <w:rFonts w:ascii="Times New Roman" w:eastAsia="Times New Roman" w:hAnsi="Times New Roman" w:cs="David"/>
              <w:sz w:val="24"/>
              <w:szCs w:val="24"/>
              <w:rtl/>
              <w:lang w:eastAsia="he-IL"/>
            </w:rPr>
          </w:rPrChange>
        </w:rPr>
        <w:t xml:space="preserve"> החישוב של </w:t>
      </w:r>
      <w:proofErr w:type="spellStart"/>
      <w:r w:rsidRPr="00D75660">
        <w:rPr>
          <w:rFonts w:cs="David" w:hint="eastAsia"/>
          <w:sz w:val="24"/>
          <w:szCs w:val="24"/>
          <w:rtl/>
          <w:rPrChange w:id="404" w:author="Ofir Tal" w:date="2021-02-17T18:23:00Z">
            <w:rPr>
              <w:rFonts w:ascii="Times New Roman" w:eastAsia="Times New Roman" w:hAnsi="Times New Roman" w:cs="David" w:hint="eastAsia"/>
              <w:sz w:val="24"/>
              <w:szCs w:val="24"/>
              <w:rtl/>
              <w:lang w:eastAsia="he-IL"/>
            </w:rPr>
          </w:rPrChange>
        </w:rPr>
        <w:t>הגימלה</w:t>
      </w:r>
      <w:proofErr w:type="spellEnd"/>
      <w:r w:rsidRPr="00D75660">
        <w:rPr>
          <w:rFonts w:cs="David"/>
          <w:sz w:val="24"/>
          <w:szCs w:val="24"/>
          <w:rtl/>
          <w:rPrChange w:id="405" w:author="Ofir Tal" w:date="2021-02-17T18:23:00Z">
            <w:rPr>
              <w:rFonts w:ascii="Times New Roman" w:eastAsia="Times New Roman" w:hAnsi="Times New Roman" w:cs="David"/>
              <w:sz w:val="24"/>
              <w:szCs w:val="24"/>
              <w:rtl/>
              <w:lang w:eastAsia="he-IL"/>
            </w:rPr>
          </w:rPrChange>
        </w:rPr>
        <w:t xml:space="preserve">. </w:t>
      </w:r>
    </w:p>
    <w:p w:rsidR="00FB08C1" w:rsidRPr="00D75660" w:rsidDel="00D75660" w:rsidRDefault="00FB08C1">
      <w:pPr>
        <w:numPr>
          <w:ilvl w:val="1"/>
          <w:numId w:val="1"/>
        </w:numPr>
        <w:tabs>
          <w:tab w:val="clear" w:pos="792"/>
          <w:tab w:val="left" w:pos="1214"/>
        </w:tabs>
        <w:spacing w:after="200" w:line="360" w:lineRule="auto"/>
        <w:ind w:left="1214" w:hanging="612"/>
        <w:jc w:val="both"/>
        <w:rPr>
          <w:moveFrom w:id="406" w:author="Ofir Tal" w:date="2021-02-17T18:23:00Z"/>
          <w:rFonts w:cs="David"/>
          <w:sz w:val="24"/>
          <w:szCs w:val="24"/>
          <w:rtl/>
          <w:rPrChange w:id="407" w:author="Ofir Tal" w:date="2021-02-17T18:23:00Z">
            <w:rPr>
              <w:moveFrom w:id="408" w:author="Ofir Tal" w:date="2021-02-17T18:23:00Z"/>
              <w:rFonts w:ascii="Times New Roman" w:eastAsia="Times New Roman" w:hAnsi="Times New Roman" w:cs="David"/>
              <w:sz w:val="24"/>
              <w:szCs w:val="24"/>
              <w:rtl/>
              <w:lang w:eastAsia="he-IL"/>
            </w:rPr>
          </w:rPrChange>
        </w:rPr>
        <w:pPrChange w:id="409" w:author="Ofir Tal" w:date="2021-02-17T18:23:00Z">
          <w:pPr>
            <w:tabs>
              <w:tab w:val="left" w:pos="1214"/>
            </w:tabs>
            <w:spacing w:after="200" w:line="360" w:lineRule="auto"/>
            <w:ind w:left="270"/>
            <w:jc w:val="both"/>
          </w:pPr>
        </w:pPrChange>
      </w:pPr>
      <w:moveFromRangeStart w:id="410" w:author="Ofir Tal" w:date="2021-02-17T18:23:00Z" w:name="move64478602"/>
      <w:moveFrom w:id="411" w:author="Ofir Tal" w:date="2021-02-17T18:23:00Z">
        <w:r w:rsidRPr="00D75660" w:rsidDel="00D75660">
          <w:rPr>
            <w:rFonts w:cs="David"/>
            <w:sz w:val="24"/>
            <w:szCs w:val="24"/>
            <w:rtl/>
            <w:rPrChange w:id="412" w:author="Ofir Tal" w:date="2021-02-17T18:23:00Z">
              <w:rPr>
                <w:rFonts w:ascii="Times New Roman" w:eastAsia="Times New Roman" w:hAnsi="Times New Roman" w:cs="David"/>
                <w:i/>
                <w:iCs/>
                <w:sz w:val="24"/>
                <w:szCs w:val="24"/>
                <w:rtl/>
                <w:lang w:eastAsia="he-IL"/>
              </w:rPr>
            </w:rPrChange>
          </w:rPr>
          <w:t>**</w:t>
        </w:r>
        <w:r w:rsidRPr="00D75660" w:rsidDel="00D75660">
          <w:rPr>
            <w:rFonts w:cs="David"/>
            <w:sz w:val="24"/>
            <w:szCs w:val="24"/>
            <w:rtl/>
            <w:rPrChange w:id="413" w:author="Ofir Tal" w:date="2021-02-17T18:23:00Z">
              <w:rPr>
                <w:rFonts w:ascii="Times New Roman" w:eastAsia="Times New Roman" w:hAnsi="Times New Roman" w:cs="David"/>
                <w:i/>
                <w:iCs/>
                <w:sz w:val="24"/>
                <w:szCs w:val="24"/>
                <w:rtl/>
                <w:lang w:eastAsia="he-IL"/>
              </w:rPr>
            </w:rPrChange>
          </w:rPr>
          <w:tab/>
        </w:r>
        <w:r w:rsidRPr="00D75660" w:rsidDel="00D75660">
          <w:rPr>
            <w:rFonts w:cs="David" w:hint="eastAsia"/>
            <w:sz w:val="24"/>
            <w:szCs w:val="24"/>
            <w:rtl/>
            <w:rPrChange w:id="414" w:author="Ofir Tal" w:date="2021-02-17T18:23:00Z">
              <w:rPr>
                <w:rFonts w:ascii="Times New Roman" w:eastAsia="Times New Roman" w:hAnsi="Times New Roman" w:cs="David" w:hint="eastAsia"/>
                <w:i/>
                <w:iCs/>
                <w:sz w:val="24"/>
                <w:szCs w:val="24"/>
                <w:rtl/>
                <w:lang w:eastAsia="he-IL"/>
              </w:rPr>
            </w:rPrChange>
          </w:rPr>
          <w:t>למען</w:t>
        </w:r>
        <w:r w:rsidRPr="00D75660" w:rsidDel="00D75660">
          <w:rPr>
            <w:rFonts w:cs="David"/>
            <w:sz w:val="24"/>
            <w:szCs w:val="24"/>
            <w:rtl/>
            <w:rPrChange w:id="415" w:author="Ofir Tal" w:date="2021-02-17T18:23:00Z">
              <w:rPr>
                <w:rFonts w:ascii="Times New Roman" w:eastAsia="Times New Roman" w:hAnsi="Times New Roman" w:cs="David"/>
                <w:i/>
                <w:iCs/>
                <w:sz w:val="24"/>
                <w:szCs w:val="24"/>
                <w:rtl/>
                <w:lang w:eastAsia="he-IL"/>
              </w:rPr>
            </w:rPrChange>
          </w:rPr>
          <w:t xml:space="preserve"> הנוחות, מכתב המערער מצורף </w:t>
        </w:r>
        <w:r w:rsidRPr="00D75660" w:rsidDel="00D75660">
          <w:rPr>
            <w:rFonts w:cs="David" w:hint="eastAsia"/>
            <w:sz w:val="24"/>
            <w:szCs w:val="24"/>
            <w:rtl/>
            <w:rPrChange w:id="416" w:author="Ofir Tal" w:date="2021-02-17T18:23:00Z">
              <w:rPr>
                <w:rFonts w:ascii="Times New Roman" w:eastAsia="Times New Roman" w:hAnsi="Times New Roman" w:cs="David" w:hint="eastAsia"/>
                <w:i/>
                <w:iCs/>
                <w:sz w:val="24"/>
                <w:szCs w:val="24"/>
                <w:highlight w:val="yellow"/>
                <w:rtl/>
                <w:lang w:eastAsia="he-IL"/>
              </w:rPr>
            </w:rPrChange>
          </w:rPr>
          <w:t>כנספח</w:t>
        </w:r>
        <w:r w:rsidRPr="00D75660" w:rsidDel="00D75660">
          <w:rPr>
            <w:rFonts w:cs="David"/>
            <w:sz w:val="24"/>
            <w:szCs w:val="24"/>
            <w:rtl/>
            <w:rPrChange w:id="417" w:author="Ofir Tal" w:date="2021-02-17T18:23:00Z">
              <w:rPr>
                <w:rFonts w:ascii="Times New Roman" w:eastAsia="Times New Roman" w:hAnsi="Times New Roman" w:cs="David"/>
                <w:i/>
                <w:iCs/>
                <w:sz w:val="24"/>
                <w:szCs w:val="24"/>
                <w:highlight w:val="yellow"/>
                <w:rtl/>
                <w:lang w:eastAsia="he-IL"/>
              </w:rPr>
            </w:rPrChange>
          </w:rPr>
          <w:t xml:space="preserve"> 1</w:t>
        </w:r>
        <w:r w:rsidRPr="00D75660" w:rsidDel="00D75660">
          <w:rPr>
            <w:rFonts w:cs="David"/>
            <w:sz w:val="24"/>
            <w:szCs w:val="24"/>
            <w:rtl/>
            <w:rPrChange w:id="418" w:author="Ofir Tal" w:date="2021-02-17T18:23:00Z">
              <w:rPr>
                <w:rFonts w:ascii="Times New Roman" w:eastAsia="Times New Roman" w:hAnsi="Times New Roman" w:cs="David"/>
                <w:i/>
                <w:iCs/>
                <w:sz w:val="24"/>
                <w:szCs w:val="24"/>
                <w:rtl/>
                <w:lang w:eastAsia="he-IL"/>
              </w:rPr>
            </w:rPrChange>
          </w:rPr>
          <w:t xml:space="preserve"> לתשובה זאת.</w:t>
        </w:r>
        <w:r w:rsidRPr="00D75660" w:rsidDel="00D75660">
          <w:rPr>
            <w:rFonts w:cs="David"/>
            <w:sz w:val="24"/>
            <w:szCs w:val="24"/>
            <w:rtl/>
            <w:rPrChange w:id="419" w:author="Ofir Tal" w:date="2021-02-17T18:23:00Z">
              <w:rPr>
                <w:rFonts w:ascii="Times New Roman" w:eastAsia="Times New Roman" w:hAnsi="Times New Roman" w:cs="David"/>
                <w:sz w:val="24"/>
                <w:szCs w:val="24"/>
                <w:rtl/>
                <w:lang w:eastAsia="he-IL"/>
              </w:rPr>
            </w:rPrChange>
          </w:rPr>
          <w:t xml:space="preserve"> </w:t>
        </w:r>
      </w:moveFrom>
    </w:p>
    <w:moveFromRangeEnd w:id="410"/>
    <w:p w:rsidR="00FB08C1" w:rsidRPr="00D75660" w:rsidRDefault="00FB08C1">
      <w:pPr>
        <w:numPr>
          <w:ilvl w:val="1"/>
          <w:numId w:val="1"/>
        </w:numPr>
        <w:tabs>
          <w:tab w:val="clear" w:pos="792"/>
          <w:tab w:val="left" w:pos="1214"/>
        </w:tabs>
        <w:spacing w:after="200" w:line="360" w:lineRule="auto"/>
        <w:ind w:left="1214" w:hanging="612"/>
        <w:jc w:val="both"/>
        <w:rPr>
          <w:rFonts w:cs="David"/>
          <w:sz w:val="24"/>
          <w:szCs w:val="24"/>
          <w:rPrChange w:id="420" w:author="Ofir Tal" w:date="2021-02-17T18:23:00Z">
            <w:rPr>
              <w:rFonts w:ascii="Times New Roman" w:eastAsia="Times New Roman" w:hAnsi="Times New Roman" w:cs="David"/>
              <w:i/>
              <w:iCs/>
              <w:sz w:val="24"/>
              <w:szCs w:val="24"/>
              <w:lang w:eastAsia="he-IL"/>
            </w:rPr>
          </w:rPrChange>
        </w:rPr>
        <w:pPrChange w:id="421" w:author="Ofir Tal" w:date="2021-02-17T18:23:00Z">
          <w:pPr>
            <w:tabs>
              <w:tab w:val="left" w:pos="1214"/>
            </w:tabs>
            <w:spacing w:after="200" w:line="360" w:lineRule="auto"/>
            <w:ind w:left="270"/>
            <w:jc w:val="both"/>
          </w:pPr>
        </w:pPrChange>
      </w:pPr>
      <w:r w:rsidRPr="00D75660">
        <w:rPr>
          <w:rFonts w:cs="David" w:hint="eastAsia"/>
          <w:sz w:val="24"/>
          <w:szCs w:val="24"/>
          <w:rtl/>
          <w:rPrChange w:id="422" w:author="Ofir Tal" w:date="2021-02-17T18:23:00Z">
            <w:rPr>
              <w:rFonts w:ascii="Times New Roman" w:eastAsia="Times New Roman" w:hAnsi="Times New Roman" w:cs="David" w:hint="eastAsia"/>
              <w:sz w:val="24"/>
              <w:szCs w:val="24"/>
              <w:rtl/>
              <w:lang w:eastAsia="he-IL"/>
            </w:rPr>
          </w:rPrChange>
        </w:rPr>
        <w:t>בשל</w:t>
      </w:r>
      <w:r w:rsidRPr="00D75660">
        <w:rPr>
          <w:rFonts w:cs="David"/>
          <w:sz w:val="24"/>
          <w:szCs w:val="24"/>
          <w:rtl/>
          <w:rPrChange w:id="423"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24" w:author="Ofir Tal" w:date="2021-02-17T18:23:00Z">
            <w:rPr>
              <w:rFonts w:ascii="Times New Roman" w:eastAsia="Times New Roman" w:hAnsi="Times New Roman" w:cs="David" w:hint="eastAsia"/>
              <w:sz w:val="24"/>
              <w:szCs w:val="24"/>
              <w:rtl/>
              <w:lang w:eastAsia="he-IL"/>
            </w:rPr>
          </w:rPrChange>
        </w:rPr>
        <w:t>חשיבות</w:t>
      </w:r>
      <w:r w:rsidRPr="00D75660">
        <w:rPr>
          <w:rFonts w:cs="David"/>
          <w:sz w:val="24"/>
          <w:szCs w:val="24"/>
          <w:rtl/>
          <w:rPrChange w:id="425"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26" w:author="Ofir Tal" w:date="2021-02-17T18:23:00Z">
            <w:rPr>
              <w:rFonts w:ascii="Times New Roman" w:eastAsia="Times New Roman" w:hAnsi="Times New Roman" w:cs="David" w:hint="eastAsia"/>
              <w:sz w:val="24"/>
              <w:szCs w:val="24"/>
              <w:rtl/>
              <w:lang w:eastAsia="he-IL"/>
            </w:rPr>
          </w:rPrChange>
        </w:rPr>
        <w:t>הדברים</w:t>
      </w:r>
      <w:r w:rsidRPr="00D75660">
        <w:rPr>
          <w:rFonts w:cs="David"/>
          <w:sz w:val="24"/>
          <w:szCs w:val="24"/>
          <w:rtl/>
          <w:rPrChange w:id="427"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28" w:author="Ofir Tal" w:date="2021-02-17T18:23:00Z">
            <w:rPr>
              <w:rFonts w:ascii="Times New Roman" w:eastAsia="Times New Roman" w:hAnsi="Times New Roman" w:cs="David" w:hint="eastAsia"/>
              <w:sz w:val="24"/>
              <w:szCs w:val="24"/>
              <w:rtl/>
              <w:lang w:eastAsia="he-IL"/>
            </w:rPr>
          </w:rPrChange>
        </w:rPr>
        <w:t>נביא</w:t>
      </w:r>
      <w:r w:rsidRPr="00D75660">
        <w:rPr>
          <w:rFonts w:cs="David"/>
          <w:sz w:val="24"/>
          <w:szCs w:val="24"/>
          <w:rtl/>
          <w:rPrChange w:id="429"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30" w:author="Ofir Tal" w:date="2021-02-17T18:23:00Z">
            <w:rPr>
              <w:rFonts w:ascii="Times New Roman" w:eastAsia="Times New Roman" w:hAnsi="Times New Roman" w:cs="David" w:hint="eastAsia"/>
              <w:sz w:val="24"/>
              <w:szCs w:val="24"/>
              <w:rtl/>
              <w:lang w:eastAsia="he-IL"/>
            </w:rPr>
          </w:rPrChange>
        </w:rPr>
        <w:t>אותם</w:t>
      </w:r>
      <w:r w:rsidRPr="00D75660">
        <w:rPr>
          <w:rFonts w:cs="David"/>
          <w:sz w:val="24"/>
          <w:szCs w:val="24"/>
          <w:rtl/>
          <w:rPrChange w:id="431"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32" w:author="Ofir Tal" w:date="2021-02-17T18:23:00Z">
            <w:rPr>
              <w:rFonts w:ascii="Times New Roman" w:eastAsia="Times New Roman" w:hAnsi="Times New Roman" w:cs="David" w:hint="eastAsia"/>
              <w:sz w:val="24"/>
              <w:szCs w:val="24"/>
              <w:rtl/>
              <w:lang w:eastAsia="he-IL"/>
            </w:rPr>
          </w:rPrChange>
        </w:rPr>
        <w:t>ככתבם</w:t>
      </w:r>
      <w:r w:rsidRPr="00D75660">
        <w:rPr>
          <w:rFonts w:cs="David"/>
          <w:sz w:val="24"/>
          <w:szCs w:val="24"/>
          <w:rtl/>
          <w:rPrChange w:id="433"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34" w:author="Ofir Tal" w:date="2021-02-17T18:23:00Z">
            <w:rPr>
              <w:rFonts w:ascii="Times New Roman" w:eastAsia="Times New Roman" w:hAnsi="Times New Roman" w:cs="David" w:hint="eastAsia"/>
              <w:sz w:val="24"/>
              <w:szCs w:val="24"/>
              <w:rtl/>
              <w:lang w:eastAsia="he-IL"/>
            </w:rPr>
          </w:rPrChange>
        </w:rPr>
        <w:t>וכלשונם</w:t>
      </w:r>
      <w:r w:rsidRPr="00D75660">
        <w:rPr>
          <w:rFonts w:cs="David"/>
          <w:sz w:val="24"/>
          <w:szCs w:val="24"/>
          <w:rtl/>
          <w:rPrChange w:id="435" w:author="Ofir Tal" w:date="2021-02-17T18:23:00Z">
            <w:rPr>
              <w:rFonts w:ascii="Times New Roman" w:eastAsia="Times New Roman" w:hAnsi="Times New Roman" w:cs="David"/>
              <w:sz w:val="24"/>
              <w:szCs w:val="24"/>
              <w:rtl/>
              <w:lang w:eastAsia="he-IL"/>
            </w:rPr>
          </w:rPrChange>
        </w:rPr>
        <w:t>:</w:t>
      </w:r>
    </w:p>
    <w:p w:rsidR="00E24065" w:rsidRPr="00D75660" w:rsidDel="002E4796" w:rsidRDefault="00D75660">
      <w:pPr>
        <w:spacing w:after="0" w:line="240" w:lineRule="auto"/>
        <w:ind w:left="1484" w:right="426"/>
        <w:contextualSpacing/>
        <w:rPr>
          <w:del w:id="436" w:author="Ofir Tal" w:date="2021-02-17T18:22:00Z"/>
          <w:rFonts w:asciiTheme="majorBidi" w:eastAsia="Times New Roman" w:hAnsiTheme="majorBidi" w:cstheme="majorBidi"/>
          <w:b/>
          <w:bCs/>
          <w:sz w:val="24"/>
          <w:szCs w:val="24"/>
          <w:rPrChange w:id="437" w:author="Ofir Tal" w:date="2021-02-17T18:24:00Z">
            <w:rPr>
              <w:del w:id="438" w:author="Ofir Tal" w:date="2021-02-17T18:22:00Z"/>
              <w:rFonts w:ascii="Times New Roman" w:eastAsia="Times New Roman" w:hAnsi="Times New Roman" w:cs="David"/>
              <w:b/>
              <w:bCs/>
            </w:rPr>
          </w:rPrChange>
        </w:rPr>
        <w:pPrChange w:id="439" w:author="Ofir Tal" w:date="2021-02-17T18:23:00Z">
          <w:pPr>
            <w:spacing w:after="0" w:line="240" w:lineRule="auto"/>
            <w:ind w:left="-58"/>
            <w:contextualSpacing/>
            <w:jc w:val="center"/>
          </w:pPr>
        </w:pPrChange>
      </w:pPr>
      <w:ins w:id="440" w:author="Ofir Tal" w:date="2021-02-17T18:24:00Z">
        <w:r>
          <w:rPr>
            <w:rFonts w:asciiTheme="majorBidi" w:eastAsia="Times New Roman" w:hAnsiTheme="majorBidi" w:cstheme="majorBidi" w:hint="cs"/>
            <w:b/>
            <w:bCs/>
            <w:sz w:val="24"/>
            <w:szCs w:val="24"/>
            <w:rtl/>
          </w:rPr>
          <w:t>"</w:t>
        </w:r>
      </w:ins>
      <w:proofErr w:type="spellStart"/>
      <w:del w:id="441" w:author="Ofir Tal" w:date="2021-02-17T18:22:00Z">
        <w:r w:rsidR="00E24065" w:rsidRPr="00D75660" w:rsidDel="00D75660">
          <w:rPr>
            <w:rFonts w:asciiTheme="majorBidi" w:eastAsia="Times New Roman" w:hAnsiTheme="majorBidi" w:cstheme="majorBidi"/>
            <w:b/>
            <w:bCs/>
            <w:sz w:val="24"/>
            <w:szCs w:val="24"/>
            <w:rtl/>
            <w:rPrChange w:id="442" w:author="Ofir Tal" w:date="2021-02-17T18:24:00Z">
              <w:rPr>
                <w:rFonts w:ascii="Times New Roman" w:eastAsia="Times New Roman" w:hAnsi="Times New Roman" w:cs="David"/>
                <w:b/>
                <w:bCs/>
                <w:rtl/>
              </w:rPr>
            </w:rPrChange>
          </w:rPr>
          <w:delText>"</w:delText>
        </w:r>
        <w:r w:rsidR="00E24065" w:rsidRPr="00D75660" w:rsidDel="002E4796">
          <w:rPr>
            <w:rFonts w:asciiTheme="majorBidi" w:eastAsia="Times New Roman" w:hAnsiTheme="majorBidi" w:cstheme="majorBidi"/>
            <w:b/>
            <w:bCs/>
            <w:sz w:val="24"/>
            <w:szCs w:val="24"/>
            <w:rtl/>
            <w:rPrChange w:id="443" w:author="Ofir Tal" w:date="2021-02-17T18:24:00Z">
              <w:rPr>
                <w:rFonts w:ascii="Times New Roman" w:eastAsia="Times New Roman" w:hAnsi="Times New Roman" w:cs="David"/>
                <w:b/>
                <w:bCs/>
                <w:sz w:val="24"/>
                <w:szCs w:val="24"/>
                <w:rtl/>
              </w:rPr>
            </w:rPrChange>
          </w:rPr>
          <w:delText xml:space="preserve">הנדון: </w:delText>
        </w:r>
        <w:r w:rsidR="00E24065" w:rsidRPr="00D75660" w:rsidDel="002E4796">
          <w:rPr>
            <w:rFonts w:asciiTheme="majorBidi" w:eastAsia="Times New Roman" w:hAnsiTheme="majorBidi" w:cstheme="majorBidi"/>
            <w:b/>
            <w:bCs/>
            <w:sz w:val="24"/>
            <w:szCs w:val="24"/>
            <w:u w:val="single"/>
            <w:rtl/>
            <w:rPrChange w:id="444" w:author="Ofir Tal" w:date="2021-02-17T18:24:00Z">
              <w:rPr>
                <w:rFonts w:ascii="Times New Roman" w:eastAsia="Times New Roman" w:hAnsi="Times New Roman" w:cs="David"/>
                <w:b/>
                <w:bCs/>
                <w:sz w:val="24"/>
                <w:szCs w:val="24"/>
                <w:u w:val="single"/>
                <w:rtl/>
              </w:rPr>
            </w:rPrChange>
          </w:rPr>
          <w:delText>שיטת חישוב הגימלה</w:delText>
        </w:r>
      </w:del>
    </w:p>
    <w:p w:rsidR="00E24065" w:rsidRPr="00D75660" w:rsidDel="00D75660" w:rsidRDefault="00E24065">
      <w:pPr>
        <w:spacing w:after="0" w:line="240" w:lineRule="auto"/>
        <w:ind w:left="1484" w:right="426"/>
        <w:contextualSpacing/>
        <w:rPr>
          <w:del w:id="445" w:author="Ofir Tal" w:date="2021-02-17T18:22:00Z"/>
          <w:rFonts w:asciiTheme="majorBidi" w:eastAsia="Times New Roman" w:hAnsiTheme="majorBidi" w:cstheme="majorBidi"/>
          <w:b/>
          <w:bCs/>
          <w:sz w:val="24"/>
          <w:szCs w:val="24"/>
          <w:rtl/>
          <w:lang w:eastAsia="he-IL"/>
          <w:rPrChange w:id="446" w:author="Ofir Tal" w:date="2021-02-17T18:24:00Z">
            <w:rPr>
              <w:del w:id="447" w:author="Ofir Tal" w:date="2021-02-17T18:22:00Z"/>
              <w:rFonts w:ascii="Times New Roman" w:eastAsia="Times New Roman" w:hAnsi="Times New Roman" w:cs="David"/>
              <w:sz w:val="24"/>
              <w:szCs w:val="24"/>
              <w:rtl/>
              <w:lang w:eastAsia="he-IL"/>
            </w:rPr>
          </w:rPrChange>
        </w:rPr>
        <w:pPrChange w:id="448" w:author="Ofir Tal" w:date="2021-02-17T18:23:00Z">
          <w:pPr>
            <w:spacing w:before="40" w:after="0" w:line="240" w:lineRule="auto"/>
            <w:ind w:left="2249" w:hanging="2249"/>
            <w:jc w:val="center"/>
          </w:pPr>
        </w:pPrChange>
      </w:pPr>
      <w:del w:id="449" w:author="Ofir Tal" w:date="2021-02-17T18:22:00Z">
        <w:r w:rsidRPr="00D75660" w:rsidDel="002E4796">
          <w:rPr>
            <w:rFonts w:asciiTheme="majorBidi" w:eastAsia="Times New Roman" w:hAnsiTheme="majorBidi" w:cstheme="majorBidi"/>
            <w:b/>
            <w:bCs/>
            <w:sz w:val="24"/>
            <w:szCs w:val="24"/>
            <w:rtl/>
            <w:lang w:eastAsia="he-IL"/>
            <w:rPrChange w:id="450" w:author="Ofir Tal" w:date="2021-02-17T18:24:00Z">
              <w:rPr>
                <w:rFonts w:ascii="Times New Roman" w:eastAsia="Times New Roman" w:hAnsi="Times New Roman" w:cs="David"/>
                <w:sz w:val="24"/>
                <w:szCs w:val="24"/>
                <w:rtl/>
                <w:lang w:eastAsia="he-IL"/>
              </w:rPr>
            </w:rPrChange>
          </w:rPr>
          <w:delText>סימוכין: מכתבך 2012-1203 אל גב' ח. שורץ במינהל הגימלאות                                                              (נושא תאריך 21.8.12  אך נשלח בפקס רק ב-3.12.12 ראה העתק מצ"ב)</w:delText>
        </w:r>
      </w:del>
    </w:p>
    <w:p w:rsidR="00E24065" w:rsidRPr="00D75660" w:rsidRDefault="00E24065">
      <w:pPr>
        <w:spacing w:before="40" w:after="0" w:line="240" w:lineRule="auto"/>
        <w:ind w:left="1484" w:right="426"/>
        <w:rPr>
          <w:rFonts w:asciiTheme="majorBidi" w:eastAsia="Times New Roman" w:hAnsiTheme="majorBidi" w:cstheme="majorBidi"/>
          <w:sz w:val="24"/>
          <w:szCs w:val="24"/>
          <w:rPrChange w:id="451" w:author="Ofir Tal" w:date="2021-02-17T18:24:00Z">
            <w:rPr>
              <w:rFonts w:ascii="Times New Roman" w:eastAsia="Times New Roman" w:hAnsi="Times New Roman" w:cs="David"/>
            </w:rPr>
          </w:rPrChange>
        </w:rPr>
        <w:pPrChange w:id="452" w:author="Ofir Tal" w:date="2021-02-17T18:23:00Z">
          <w:pPr>
            <w:spacing w:before="40" w:after="0" w:line="240" w:lineRule="auto"/>
            <w:ind w:left="1234" w:right="426"/>
            <w:jc w:val="both"/>
          </w:pPr>
        </w:pPrChange>
      </w:pPr>
      <w:r w:rsidRPr="00D75660">
        <w:rPr>
          <w:rFonts w:asciiTheme="majorBidi" w:eastAsia="Times New Roman" w:hAnsiTheme="majorBidi" w:cstheme="majorBidi"/>
          <w:b/>
          <w:bCs/>
          <w:sz w:val="24"/>
          <w:szCs w:val="24"/>
          <w:rtl/>
          <w:lang w:eastAsia="he-IL"/>
          <w:rPrChange w:id="453" w:author="Ofir Tal" w:date="2021-02-17T18:24:00Z">
            <w:rPr>
              <w:rFonts w:ascii="Times New Roman" w:eastAsia="Times New Roman" w:hAnsi="Times New Roman" w:cs="David"/>
              <w:sz w:val="24"/>
              <w:szCs w:val="24"/>
              <w:rtl/>
              <w:lang w:eastAsia="he-IL"/>
            </w:rPr>
          </w:rPrChange>
        </w:rPr>
        <w:t>ממינהל</w:t>
      </w:r>
      <w:proofErr w:type="spellEnd"/>
      <w:r w:rsidRPr="00D75660">
        <w:rPr>
          <w:rFonts w:asciiTheme="majorBidi" w:eastAsia="Times New Roman" w:hAnsiTheme="majorBidi" w:cstheme="majorBidi"/>
          <w:b/>
          <w:bCs/>
          <w:sz w:val="24"/>
          <w:szCs w:val="24"/>
          <w:rtl/>
          <w:lang w:eastAsia="he-IL"/>
          <w:rPrChange w:id="454" w:author="Ofir Tal" w:date="2021-02-17T18:24:00Z">
            <w:rPr>
              <w:rFonts w:ascii="Times New Roman" w:eastAsia="Times New Roman" w:hAnsi="Times New Roman" w:cs="David"/>
              <w:sz w:val="24"/>
              <w:szCs w:val="24"/>
              <w:rtl/>
              <w:lang w:eastAsia="he-IL"/>
            </w:rPr>
          </w:rPrChange>
        </w:rPr>
        <w:t xml:space="preserve"> </w:t>
      </w:r>
      <w:proofErr w:type="spellStart"/>
      <w:r w:rsidRPr="00D75660">
        <w:rPr>
          <w:rFonts w:asciiTheme="majorBidi" w:eastAsia="Times New Roman" w:hAnsiTheme="majorBidi" w:cstheme="majorBidi"/>
          <w:b/>
          <w:bCs/>
          <w:sz w:val="24"/>
          <w:szCs w:val="24"/>
          <w:rtl/>
          <w:lang w:eastAsia="he-IL"/>
          <w:rPrChange w:id="455" w:author="Ofir Tal" w:date="2021-02-17T18:24:00Z">
            <w:rPr>
              <w:rFonts w:ascii="Times New Roman" w:eastAsia="Times New Roman" w:hAnsi="Times New Roman" w:cs="David"/>
              <w:sz w:val="24"/>
              <w:szCs w:val="24"/>
              <w:rtl/>
              <w:lang w:eastAsia="he-IL"/>
            </w:rPr>
          </w:rPrChange>
        </w:rPr>
        <w:t>הגימלאות</w:t>
      </w:r>
      <w:proofErr w:type="spellEnd"/>
      <w:r w:rsidRPr="00D75660">
        <w:rPr>
          <w:rFonts w:asciiTheme="majorBidi" w:eastAsia="Times New Roman" w:hAnsiTheme="majorBidi" w:cstheme="majorBidi"/>
          <w:b/>
          <w:bCs/>
          <w:sz w:val="24"/>
          <w:szCs w:val="24"/>
          <w:rtl/>
          <w:lang w:eastAsia="he-IL"/>
          <w:rPrChange w:id="456" w:author="Ofir Tal" w:date="2021-02-17T18:24:00Z">
            <w:rPr>
              <w:rFonts w:ascii="Times New Roman" w:eastAsia="Times New Roman" w:hAnsi="Times New Roman" w:cs="David"/>
              <w:sz w:val="24"/>
              <w:szCs w:val="24"/>
              <w:rtl/>
              <w:lang w:eastAsia="he-IL"/>
            </w:rPr>
          </w:rPrChange>
        </w:rPr>
        <w:t xml:space="preserve"> נמסר לי כי הסכומים חושבו ע"פ הנחיותיך במכתב שבסימוכין </w:t>
      </w:r>
      <w:r w:rsidRPr="00D75660">
        <w:rPr>
          <w:rFonts w:asciiTheme="majorBidi" w:eastAsia="Times New Roman" w:hAnsiTheme="majorBidi" w:cstheme="majorBidi"/>
          <w:sz w:val="24"/>
          <w:szCs w:val="24"/>
          <w:rtl/>
          <w:lang w:eastAsia="he-IL"/>
          <w:rPrChange w:id="457" w:author="Ofir Tal" w:date="2021-02-17T18:24:00Z">
            <w:rPr>
              <w:rFonts w:ascii="Times New Roman" w:eastAsia="Times New Roman" w:hAnsi="Times New Roman" w:cs="David"/>
              <w:sz w:val="24"/>
              <w:szCs w:val="24"/>
              <w:rtl/>
              <w:lang w:eastAsia="he-IL"/>
            </w:rPr>
          </w:rPrChange>
        </w:rPr>
        <w:t xml:space="preserve"> (העתק מכתבך </w:t>
      </w:r>
      <w:proofErr w:type="spellStart"/>
      <w:r w:rsidRPr="00D75660">
        <w:rPr>
          <w:rFonts w:asciiTheme="majorBidi" w:eastAsia="Times New Roman" w:hAnsiTheme="majorBidi" w:cstheme="majorBidi"/>
          <w:i/>
          <w:iCs/>
          <w:sz w:val="24"/>
          <w:szCs w:val="24"/>
          <w:rtl/>
          <w:lang w:eastAsia="he-IL"/>
          <w:rPrChange w:id="458" w:author="Ofir Tal" w:date="2021-02-17T18:24:00Z">
            <w:rPr>
              <w:rFonts w:ascii="Times New Roman" w:eastAsia="Times New Roman" w:hAnsi="Times New Roman" w:cs="David"/>
              <w:i/>
              <w:iCs/>
              <w:sz w:val="24"/>
              <w:szCs w:val="24"/>
              <w:rtl/>
              <w:lang w:eastAsia="he-IL"/>
            </w:rPr>
          </w:rPrChange>
        </w:rPr>
        <w:t>המצ"ב</w:t>
      </w:r>
      <w:proofErr w:type="spellEnd"/>
      <w:r w:rsidRPr="00D75660">
        <w:rPr>
          <w:rFonts w:asciiTheme="majorBidi" w:eastAsia="Times New Roman" w:hAnsiTheme="majorBidi" w:cstheme="majorBidi"/>
          <w:i/>
          <w:iCs/>
          <w:sz w:val="24"/>
          <w:szCs w:val="24"/>
          <w:rtl/>
          <w:lang w:eastAsia="he-IL"/>
          <w:rPrChange w:id="459" w:author="Ofir Tal" w:date="2021-02-17T18:24:00Z">
            <w:rPr>
              <w:rFonts w:ascii="Times New Roman" w:eastAsia="Times New Roman" w:hAnsi="Times New Roman" w:cs="David"/>
              <w:i/>
              <w:iCs/>
              <w:sz w:val="24"/>
              <w:szCs w:val="24"/>
              <w:rtl/>
              <w:lang w:eastAsia="he-IL"/>
            </w:rPr>
          </w:rPrChange>
        </w:rPr>
        <w:t xml:space="preserve">, הועבר אלי בימים אלו  לבקשתי </w:t>
      </w:r>
      <w:proofErr w:type="spellStart"/>
      <w:r w:rsidRPr="00D75660">
        <w:rPr>
          <w:rFonts w:asciiTheme="majorBidi" w:eastAsia="Times New Roman" w:hAnsiTheme="majorBidi" w:cstheme="majorBidi"/>
          <w:i/>
          <w:iCs/>
          <w:sz w:val="24"/>
          <w:szCs w:val="24"/>
          <w:rtl/>
          <w:lang w:eastAsia="he-IL"/>
          <w:rPrChange w:id="460" w:author="Ofir Tal" w:date="2021-02-17T18:24:00Z">
            <w:rPr>
              <w:rFonts w:ascii="Times New Roman" w:eastAsia="Times New Roman" w:hAnsi="Times New Roman" w:cs="David"/>
              <w:i/>
              <w:iCs/>
              <w:sz w:val="24"/>
              <w:szCs w:val="24"/>
              <w:rtl/>
              <w:lang w:eastAsia="he-IL"/>
            </w:rPr>
          </w:rPrChange>
        </w:rPr>
        <w:t>ממינהל</w:t>
      </w:r>
      <w:proofErr w:type="spellEnd"/>
      <w:r w:rsidRPr="00D75660">
        <w:rPr>
          <w:rFonts w:asciiTheme="majorBidi" w:eastAsia="Times New Roman" w:hAnsiTheme="majorBidi" w:cstheme="majorBidi"/>
          <w:i/>
          <w:iCs/>
          <w:sz w:val="24"/>
          <w:szCs w:val="24"/>
          <w:rtl/>
          <w:lang w:eastAsia="he-IL"/>
          <w:rPrChange w:id="461" w:author="Ofir Tal" w:date="2021-02-17T18:24:00Z">
            <w:rPr>
              <w:rFonts w:ascii="Times New Roman" w:eastAsia="Times New Roman" w:hAnsi="Times New Roman" w:cs="David"/>
              <w:i/>
              <w:iCs/>
              <w:sz w:val="24"/>
              <w:szCs w:val="24"/>
              <w:rtl/>
              <w:lang w:eastAsia="he-IL"/>
            </w:rPr>
          </w:rPrChange>
        </w:rPr>
        <w:t xml:space="preserve">  הגמלאות</w:t>
      </w:r>
      <w:r w:rsidRPr="00D75660">
        <w:rPr>
          <w:rFonts w:asciiTheme="majorBidi" w:eastAsia="Times New Roman" w:hAnsiTheme="majorBidi" w:cstheme="majorBidi"/>
          <w:b/>
          <w:bCs/>
          <w:i/>
          <w:iCs/>
          <w:sz w:val="24"/>
          <w:szCs w:val="24"/>
          <w:rtl/>
          <w:lang w:eastAsia="he-IL"/>
          <w:rPrChange w:id="462" w:author="Ofir Tal" w:date="2021-02-17T18:24:00Z">
            <w:rPr>
              <w:rFonts w:ascii="Times New Roman" w:eastAsia="Times New Roman" w:hAnsi="Times New Roman" w:cs="David"/>
              <w:i/>
              <w:iCs/>
              <w:sz w:val="24"/>
              <w:szCs w:val="24"/>
              <w:rtl/>
              <w:lang w:eastAsia="he-IL"/>
            </w:rPr>
          </w:rPrChange>
        </w:rPr>
        <w:t>)  והובהר לי כי עלי להפנות אליך את</w:t>
      </w:r>
      <w:r w:rsidRPr="00D75660">
        <w:rPr>
          <w:rFonts w:asciiTheme="majorBidi" w:eastAsia="Times New Roman" w:hAnsiTheme="majorBidi" w:cstheme="majorBidi"/>
          <w:b/>
          <w:bCs/>
          <w:sz w:val="24"/>
          <w:szCs w:val="24"/>
          <w:rtl/>
          <w:lang w:eastAsia="he-IL"/>
          <w:rPrChange w:id="463" w:author="Ofir Tal" w:date="2021-02-17T18:24:00Z">
            <w:rPr>
              <w:rFonts w:ascii="Times New Roman" w:eastAsia="Times New Roman" w:hAnsi="Times New Roman" w:cs="David"/>
              <w:sz w:val="24"/>
              <w:szCs w:val="24"/>
              <w:rtl/>
              <w:lang w:eastAsia="he-IL"/>
            </w:rPr>
          </w:rPrChange>
        </w:rPr>
        <w:t xml:space="preserve"> </w:t>
      </w:r>
      <w:proofErr w:type="spellStart"/>
      <w:r w:rsidRPr="00D75660">
        <w:rPr>
          <w:rFonts w:asciiTheme="majorBidi" w:eastAsia="Times New Roman" w:hAnsiTheme="majorBidi" w:cstheme="majorBidi"/>
          <w:b/>
          <w:bCs/>
          <w:sz w:val="24"/>
          <w:szCs w:val="24"/>
          <w:rtl/>
          <w:lang w:eastAsia="he-IL"/>
          <w:rPrChange w:id="464" w:author="Ofir Tal" w:date="2021-02-17T18:24:00Z">
            <w:rPr>
              <w:rFonts w:ascii="Times New Roman" w:eastAsia="Times New Roman" w:hAnsi="Times New Roman" w:cs="David"/>
              <w:sz w:val="24"/>
              <w:szCs w:val="24"/>
              <w:rtl/>
              <w:lang w:eastAsia="he-IL"/>
            </w:rPr>
          </w:rPrChange>
        </w:rPr>
        <w:t>הערותי</w:t>
      </w:r>
      <w:proofErr w:type="spellEnd"/>
      <w:r w:rsidRPr="00D75660">
        <w:rPr>
          <w:rFonts w:asciiTheme="majorBidi" w:eastAsia="Times New Roman" w:hAnsiTheme="majorBidi" w:cstheme="majorBidi"/>
          <w:b/>
          <w:bCs/>
          <w:sz w:val="24"/>
          <w:szCs w:val="24"/>
          <w:rtl/>
          <w:lang w:eastAsia="he-IL"/>
          <w:rPrChange w:id="465" w:author="Ofir Tal" w:date="2021-02-17T18:24:00Z">
            <w:rPr>
              <w:rFonts w:ascii="Times New Roman" w:eastAsia="Times New Roman" w:hAnsi="Times New Roman" w:cs="David"/>
              <w:sz w:val="24"/>
              <w:szCs w:val="24"/>
              <w:rtl/>
              <w:lang w:eastAsia="he-IL"/>
            </w:rPr>
          </w:rPrChange>
        </w:rPr>
        <w:t xml:space="preserve"> לנוסחת חישוב </w:t>
      </w:r>
      <w:proofErr w:type="spellStart"/>
      <w:r w:rsidRPr="00D75660">
        <w:rPr>
          <w:rFonts w:asciiTheme="majorBidi" w:eastAsia="Times New Roman" w:hAnsiTheme="majorBidi" w:cstheme="majorBidi"/>
          <w:b/>
          <w:bCs/>
          <w:sz w:val="24"/>
          <w:szCs w:val="24"/>
          <w:rtl/>
          <w:lang w:eastAsia="he-IL"/>
          <w:rPrChange w:id="466" w:author="Ofir Tal" w:date="2021-02-17T18:24:00Z">
            <w:rPr>
              <w:rFonts w:ascii="Times New Roman" w:eastAsia="Times New Roman" w:hAnsi="Times New Roman" w:cs="David"/>
              <w:sz w:val="24"/>
              <w:szCs w:val="24"/>
              <w:rtl/>
              <w:lang w:eastAsia="he-IL"/>
            </w:rPr>
          </w:rPrChange>
        </w:rPr>
        <w:t>הגימלה</w:t>
      </w:r>
      <w:proofErr w:type="spellEnd"/>
      <w:r w:rsidRPr="00D75660">
        <w:rPr>
          <w:rFonts w:asciiTheme="majorBidi" w:eastAsia="Times New Roman" w:hAnsiTheme="majorBidi" w:cstheme="majorBidi"/>
          <w:b/>
          <w:bCs/>
          <w:sz w:val="24"/>
          <w:szCs w:val="24"/>
          <w:rtl/>
          <w:lang w:eastAsia="he-IL"/>
          <w:rPrChange w:id="467" w:author="Ofir Tal" w:date="2021-02-17T18:24:00Z">
            <w:rPr>
              <w:rFonts w:ascii="Times New Roman" w:eastAsia="Times New Roman" w:hAnsi="Times New Roman" w:cs="David"/>
              <w:sz w:val="24"/>
              <w:szCs w:val="24"/>
              <w:rtl/>
              <w:lang w:eastAsia="he-IL"/>
            </w:rPr>
          </w:rPrChange>
        </w:rPr>
        <w:t xml:space="preserve"> שבמכתב</w:t>
      </w:r>
      <w:r w:rsidRPr="00D75660">
        <w:rPr>
          <w:rFonts w:asciiTheme="majorBidi" w:eastAsia="Times New Roman" w:hAnsiTheme="majorBidi" w:cstheme="majorBidi"/>
          <w:sz w:val="24"/>
          <w:szCs w:val="24"/>
          <w:rtl/>
          <w:lang w:eastAsia="he-IL"/>
          <w:rPrChange w:id="468" w:author="Ofir Tal" w:date="2021-02-17T18:24:00Z">
            <w:rPr>
              <w:rFonts w:ascii="Times New Roman" w:eastAsia="Times New Roman" w:hAnsi="Times New Roman" w:cs="David"/>
              <w:sz w:val="24"/>
              <w:szCs w:val="24"/>
              <w:rtl/>
              <w:lang w:eastAsia="he-IL"/>
            </w:rPr>
          </w:rPrChange>
        </w:rPr>
        <w:t>.</w:t>
      </w:r>
      <w:ins w:id="469" w:author="Ofir Tal" w:date="2021-02-17T18:24:00Z">
        <w:r w:rsidR="00D75660">
          <w:rPr>
            <w:rFonts w:asciiTheme="majorBidi" w:eastAsia="Times New Roman" w:hAnsiTheme="majorBidi" w:cstheme="majorBidi" w:hint="cs"/>
            <w:sz w:val="24"/>
            <w:szCs w:val="24"/>
            <w:rtl/>
            <w:lang w:eastAsia="he-IL"/>
          </w:rPr>
          <w:t>"</w:t>
        </w:r>
      </w:ins>
    </w:p>
    <w:p w:rsidR="00E24065" w:rsidRPr="00E24065" w:rsidRDefault="00E24065">
      <w:pPr>
        <w:spacing w:after="0" w:line="240" w:lineRule="auto"/>
        <w:ind w:left="1484" w:right="426"/>
        <w:rPr>
          <w:rFonts w:ascii="Times New Roman" w:eastAsia="Times New Roman" w:hAnsi="Times New Roman" w:cs="David"/>
          <w:sz w:val="24"/>
          <w:szCs w:val="24"/>
          <w:rtl/>
          <w:lang w:eastAsia="he-IL"/>
        </w:rPr>
        <w:pPrChange w:id="470" w:author="Ofir Tal" w:date="2021-02-17T18:23:00Z">
          <w:pPr>
            <w:spacing w:after="0" w:line="240" w:lineRule="auto"/>
            <w:jc w:val="both"/>
          </w:pPr>
        </w:pPrChange>
      </w:pPr>
    </w:p>
    <w:p w:rsidR="00E24065" w:rsidRPr="00E24065" w:rsidDel="00D75660" w:rsidRDefault="00E24065">
      <w:pPr>
        <w:spacing w:after="0" w:line="240" w:lineRule="auto"/>
        <w:ind w:left="1484" w:right="426"/>
        <w:rPr>
          <w:del w:id="471" w:author="Ofir Tal" w:date="2021-02-17T18:24:00Z"/>
          <w:rFonts w:ascii="Times New Roman" w:eastAsia="Times New Roman" w:hAnsi="Times New Roman" w:cs="David"/>
          <w:sz w:val="24"/>
          <w:szCs w:val="24"/>
          <w:rtl/>
          <w:lang w:eastAsia="he-IL"/>
        </w:rPr>
        <w:pPrChange w:id="472" w:author="Ofir Tal" w:date="2021-02-17T18:23:00Z">
          <w:pPr>
            <w:spacing w:after="0" w:line="240" w:lineRule="auto"/>
            <w:ind w:left="1234" w:right="426"/>
            <w:jc w:val="both"/>
          </w:pPr>
        </w:pPrChange>
      </w:pPr>
      <w:del w:id="473" w:author="Ofir Tal" w:date="2021-02-17T18:24:00Z">
        <w:r w:rsidRPr="00E24065" w:rsidDel="00D75660">
          <w:rPr>
            <w:rFonts w:ascii="Times New Roman" w:eastAsia="Times New Roman" w:hAnsi="Times New Roman" w:cs="David"/>
            <w:sz w:val="24"/>
            <w:szCs w:val="24"/>
            <w:rtl/>
            <w:lang w:eastAsia="he-IL"/>
          </w:rPr>
          <w:delText>בהמשך לשיחתנו הטלפונית בענין  ולבקשתך, (ובלי קשר לטענותי על הפסקת עבודתי והוצאתי לגימלאות), אני מפרט להלן את הערותי לדרך חישוב הגימלה במכתבך שבסימוכין:"</w:delText>
        </w:r>
      </w:del>
    </w:p>
    <w:p w:rsidR="00E24065" w:rsidRPr="00E24065" w:rsidDel="00D75660" w:rsidRDefault="00E24065" w:rsidP="00E24065">
      <w:pPr>
        <w:spacing w:after="120" w:line="240" w:lineRule="auto"/>
        <w:ind w:left="610" w:hanging="992"/>
        <w:contextualSpacing/>
        <w:rPr>
          <w:del w:id="474" w:author="Ofir Tal" w:date="2021-02-17T18:24:00Z"/>
          <w:rFonts w:ascii="David" w:hAnsi="David" w:cs="David"/>
          <w:rtl/>
        </w:rPr>
      </w:pPr>
      <w:del w:id="475" w:author="Ofir Tal" w:date="2021-02-17T18:24:00Z">
        <w:r w:rsidRPr="00E24065" w:rsidDel="00D75660">
          <w:rPr>
            <w:rFonts w:ascii="David" w:eastAsia="Calibri" w:hAnsi="David" w:cs="David"/>
            <w:rtl/>
          </w:rPr>
          <w:delText>.</w:delText>
        </w:r>
      </w:del>
    </w:p>
    <w:p w:rsidR="00E24065" w:rsidRPr="00E24065" w:rsidDel="002E4796" w:rsidRDefault="00E24065">
      <w:pPr>
        <w:spacing w:after="120" w:line="240" w:lineRule="auto"/>
        <w:ind w:left="610" w:hanging="992"/>
        <w:contextualSpacing/>
        <w:rPr>
          <w:del w:id="476" w:author="Ofir Tal" w:date="2021-02-17T18:22:00Z"/>
          <w:rFonts w:ascii="David" w:eastAsia="Calibri" w:hAnsi="David" w:cs="David"/>
          <w:b/>
          <w:bCs/>
          <w:sz w:val="26"/>
          <w:szCs w:val="26"/>
          <w:rtl/>
        </w:rPr>
        <w:pPrChange w:id="477" w:author="Ofir Tal" w:date="2021-02-17T18:24:00Z">
          <w:pPr>
            <w:spacing w:after="120" w:line="240" w:lineRule="auto"/>
            <w:ind w:left="973"/>
            <w:contextualSpacing/>
          </w:pPr>
        </w:pPrChange>
      </w:pPr>
      <w:del w:id="478" w:author="Ofir Tal" w:date="2021-02-17T18:22:00Z">
        <w:r w:rsidRPr="00E24065" w:rsidDel="002E4796">
          <w:rPr>
            <w:rFonts w:ascii="David" w:eastAsia="Calibri" w:hAnsi="David" w:cs="David"/>
            <w:sz w:val="24"/>
            <w:szCs w:val="24"/>
            <w:rtl/>
          </w:rPr>
          <w:delText>יצויין כי</w:delText>
        </w:r>
        <w:r w:rsidRPr="00E24065" w:rsidDel="002E4796">
          <w:rPr>
            <w:rFonts w:ascii="David" w:eastAsia="Calibri" w:hAnsi="David" w:cs="David"/>
            <w:b/>
            <w:bCs/>
            <w:sz w:val="24"/>
            <w:szCs w:val="24"/>
            <w:u w:val="single"/>
            <w:rtl/>
          </w:rPr>
          <w:delText xml:space="preserve"> העתק ממכתב המערער נשלח גם לגב' חנה שורץ, הממונה</w:delText>
        </w:r>
        <w:r w:rsidRPr="00E24065" w:rsidDel="002E4796">
          <w:rPr>
            <w:rFonts w:ascii="David" w:eastAsia="Calibri" w:hAnsi="David" w:cs="David"/>
            <w:sz w:val="24"/>
            <w:szCs w:val="24"/>
            <w:rtl/>
          </w:rPr>
          <w:delText xml:space="preserve">, (ר' תחתית המכתב) </w:delText>
        </w:r>
        <w:r w:rsidRPr="00E24065" w:rsidDel="002E4796">
          <w:rPr>
            <w:rFonts w:ascii="David" w:eastAsia="Calibri" w:hAnsi="David" w:cs="David"/>
            <w:b/>
            <w:bCs/>
            <w:sz w:val="24"/>
            <w:szCs w:val="24"/>
            <w:rtl/>
          </w:rPr>
          <w:delText>שלא הכחישה ולא סתרה את האמור בו</w:delText>
        </w:r>
        <w:r w:rsidRPr="00E24065" w:rsidDel="002E4796">
          <w:rPr>
            <w:rFonts w:ascii="David" w:eastAsia="Calibri" w:hAnsi="David" w:cs="David"/>
            <w:sz w:val="24"/>
            <w:szCs w:val="24"/>
            <w:rtl/>
          </w:rPr>
          <w:delText xml:space="preserve">. </w:delText>
        </w:r>
      </w:del>
    </w:p>
    <w:p w:rsidR="00E24065" w:rsidRPr="00E24065" w:rsidRDefault="00E24065" w:rsidP="00E24065">
      <w:pPr>
        <w:spacing w:after="0" w:line="240" w:lineRule="auto"/>
        <w:ind w:left="651" w:hanging="651"/>
        <w:rPr>
          <w:rFonts w:ascii="David" w:eastAsia="Times New Roman" w:hAnsi="David" w:cs="David"/>
          <w:rtl/>
          <w:lang w:eastAsia="he-IL"/>
        </w:rPr>
      </w:pPr>
    </w:p>
    <w:p w:rsidR="00D75660" w:rsidRDefault="00E24065">
      <w:pPr>
        <w:spacing w:after="200" w:line="360" w:lineRule="auto"/>
        <w:ind w:left="1304"/>
        <w:jc w:val="both"/>
        <w:rPr>
          <w:ins w:id="479" w:author="Ofir Tal" w:date="2021-02-17T18:25:00Z"/>
          <w:rFonts w:ascii="Times New Roman" w:eastAsia="Times New Roman" w:hAnsi="Times New Roman" w:cs="David"/>
          <w:b/>
          <w:bCs/>
          <w:sz w:val="24"/>
          <w:szCs w:val="24"/>
          <w:rtl/>
          <w:lang w:eastAsia="he-IL"/>
        </w:rPr>
        <w:pPrChange w:id="480" w:author="Ofir Tal" w:date="2021-02-17T18:25:00Z">
          <w:pPr>
            <w:tabs>
              <w:tab w:val="left" w:pos="935"/>
            </w:tabs>
            <w:spacing w:after="200" w:line="360" w:lineRule="auto"/>
            <w:ind w:left="935"/>
            <w:jc w:val="both"/>
          </w:pPr>
        </w:pPrChange>
      </w:pPr>
      <w:r w:rsidRPr="00D75660">
        <w:rPr>
          <w:rFonts w:ascii="Times New Roman" w:eastAsia="Times New Roman" w:hAnsi="Times New Roman" w:cs="David" w:hint="eastAsia"/>
          <w:sz w:val="24"/>
          <w:szCs w:val="24"/>
          <w:rtl/>
          <w:lang w:eastAsia="he-IL"/>
        </w:rPr>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ins w:id="481" w:author="Ofir Tal" w:date="2021-02-17T18:24:00Z">
        <w:r w:rsidR="00D75660" w:rsidRPr="00D75660">
          <w:rPr>
            <w:rFonts w:ascii="Times New Roman" w:eastAsia="Times New Roman" w:hAnsi="Times New Roman" w:cs="David"/>
            <w:b/>
            <w:bCs/>
            <w:sz w:val="24"/>
            <w:szCs w:val="24"/>
            <w:u w:val="single"/>
            <w:rtl/>
            <w:lang w:eastAsia="he-IL"/>
          </w:rPr>
          <w:t xml:space="preserve"> </w:t>
        </w:r>
      </w:ins>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r w:rsidRPr="00D75660">
        <w:rPr>
          <w:rFonts w:ascii="Times New Roman" w:eastAsia="Times New Roman" w:hAnsi="Times New Roman" w:cs="David"/>
          <w:b/>
          <w:bCs/>
          <w:sz w:val="24"/>
          <w:szCs w:val="24"/>
          <w:rtl/>
          <w:lang w:eastAsia="he-IL"/>
        </w:rPr>
        <w:t xml:space="preserve"> </w:t>
      </w:r>
      <w:ins w:id="482" w:author="Ofir Tal" w:date="2021-02-17T18:25:00Z">
        <w:r w:rsidR="00D75660" w:rsidRPr="00D75660">
          <w:rPr>
            <w:rFonts w:cs="David" w:hint="eastAsia"/>
            <w:b/>
            <w:bCs/>
            <w:sz w:val="24"/>
            <w:szCs w:val="24"/>
            <w:rtl/>
            <w:rPrChange w:id="483" w:author="Ofir Tal" w:date="2021-02-17T18:25:00Z">
              <w:rPr>
                <w:rFonts w:cs="David" w:hint="eastAsia"/>
                <w:b/>
                <w:bCs/>
                <w:rtl/>
              </w:rPr>
            </w:rPrChange>
          </w:rPr>
          <w:t>אליה</w:t>
        </w:r>
        <w:r w:rsidR="00D75660" w:rsidRPr="00D75660">
          <w:rPr>
            <w:rFonts w:cs="David"/>
            <w:b/>
            <w:bCs/>
            <w:sz w:val="24"/>
            <w:szCs w:val="24"/>
            <w:rtl/>
            <w:rPrChange w:id="484" w:author="Ofir Tal" w:date="2021-02-17T18:25:00Z">
              <w:rPr>
                <w:rFonts w:cs="David"/>
                <w:b/>
                <w:bCs/>
                <w:rtl/>
              </w:rPr>
            </w:rPrChange>
          </w:rPr>
          <w:t xml:space="preserve"> פנה המערער בהתאם להנחיות </w:t>
        </w:r>
        <w:r w:rsidR="00D75660" w:rsidRPr="00D75660">
          <w:rPr>
            <w:rFonts w:cs="David" w:hint="eastAsia"/>
            <w:b/>
            <w:bCs/>
            <w:sz w:val="24"/>
            <w:szCs w:val="24"/>
            <w:rtl/>
            <w:rPrChange w:id="485" w:author="Ofir Tal" w:date="2021-02-17T18:25:00Z">
              <w:rPr>
                <w:rFonts w:cs="David" w:hint="eastAsia"/>
                <w:b/>
                <w:bCs/>
                <w:rtl/>
              </w:rPr>
            </w:rPrChange>
          </w:rPr>
          <w:t>הממונה</w:t>
        </w:r>
        <w:r w:rsidR="00D75660" w:rsidRPr="00D75660">
          <w:rPr>
            <w:rFonts w:cs="David"/>
            <w:b/>
            <w:bCs/>
            <w:sz w:val="24"/>
            <w:szCs w:val="24"/>
            <w:rtl/>
            <w:rPrChange w:id="486" w:author="Ofir Tal" w:date="2021-02-17T18:25:00Z">
              <w:rPr>
                <w:rFonts w:cs="David"/>
                <w:b/>
                <w:bCs/>
                <w:rtl/>
              </w:rPr>
            </w:rPrChange>
          </w:rPr>
          <w:t xml:space="preserve"> </w:t>
        </w:r>
        <w:proofErr w:type="spellStart"/>
        <w:r w:rsidR="00D75660" w:rsidRPr="00D75660">
          <w:rPr>
            <w:rFonts w:cs="David" w:hint="eastAsia"/>
            <w:b/>
            <w:bCs/>
            <w:sz w:val="24"/>
            <w:szCs w:val="24"/>
            <w:rtl/>
            <w:rPrChange w:id="487" w:author="Ofir Tal" w:date="2021-02-17T18:25:00Z">
              <w:rPr>
                <w:rFonts w:cs="David" w:hint="eastAsia"/>
                <w:b/>
                <w:bCs/>
                <w:rtl/>
              </w:rPr>
            </w:rPrChange>
          </w:rPr>
          <w:t>במינהל</w:t>
        </w:r>
        <w:proofErr w:type="spellEnd"/>
        <w:r w:rsidR="00D75660" w:rsidRPr="00D75660">
          <w:rPr>
            <w:rFonts w:cs="David"/>
            <w:b/>
            <w:bCs/>
            <w:sz w:val="24"/>
            <w:szCs w:val="24"/>
            <w:rtl/>
            <w:rPrChange w:id="488" w:author="Ofir Tal" w:date="2021-02-17T18:25:00Z">
              <w:rPr>
                <w:rFonts w:cs="David"/>
                <w:b/>
                <w:bCs/>
                <w:rtl/>
              </w:rPr>
            </w:rPrChange>
          </w:rPr>
          <w:t xml:space="preserve"> </w:t>
        </w:r>
        <w:proofErr w:type="spellStart"/>
        <w:r w:rsidR="00D75660" w:rsidRPr="00D75660">
          <w:rPr>
            <w:rFonts w:cs="David" w:hint="eastAsia"/>
            <w:b/>
            <w:bCs/>
            <w:sz w:val="24"/>
            <w:szCs w:val="24"/>
            <w:rtl/>
            <w:rPrChange w:id="489" w:author="Ofir Tal" w:date="2021-02-17T18:25:00Z">
              <w:rPr>
                <w:rFonts w:cs="David" w:hint="eastAsia"/>
                <w:b/>
                <w:bCs/>
                <w:rtl/>
              </w:rPr>
            </w:rPrChange>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ins>
    </w:p>
    <w:p w:rsidR="00E24065" w:rsidRPr="00E24065" w:rsidRDefault="00E24065">
      <w:pPr>
        <w:spacing w:after="200" w:line="360" w:lineRule="auto"/>
        <w:ind w:left="1304"/>
        <w:jc w:val="both"/>
        <w:rPr>
          <w:rFonts w:ascii="Times New Roman" w:eastAsia="Times New Roman" w:hAnsi="Times New Roman" w:cs="David"/>
          <w:b/>
          <w:bCs/>
          <w:sz w:val="24"/>
          <w:szCs w:val="24"/>
          <w:lang w:eastAsia="he-IL"/>
        </w:rPr>
        <w:pPrChange w:id="490" w:author="Ofir Tal" w:date="2021-02-17T18:25:00Z">
          <w:pPr>
            <w:tabs>
              <w:tab w:val="left" w:pos="935"/>
            </w:tabs>
            <w:spacing w:after="200" w:line="360" w:lineRule="auto"/>
            <w:ind w:left="935"/>
            <w:jc w:val="both"/>
          </w:pPr>
        </w:pPrChange>
      </w:pPr>
      <w:del w:id="491" w:author="Ofir Tal" w:date="2021-02-17T18:25:00Z">
        <w:r w:rsidRPr="00E24065" w:rsidDel="00D75660">
          <w:rPr>
            <w:rFonts w:ascii="Times New Roman" w:eastAsia="Times New Roman" w:hAnsi="Times New Roman" w:cs="David" w:hint="cs"/>
            <w:b/>
            <w:bCs/>
            <w:sz w:val="24"/>
            <w:szCs w:val="24"/>
            <w:rtl/>
            <w:lang w:eastAsia="he-IL"/>
          </w:rPr>
          <w:delText>(ולא לביה"ד), -</w:delText>
        </w:r>
        <w:r w:rsidRPr="00E24065" w:rsidDel="00D75660">
          <w:rPr>
            <w:rFonts w:ascii="Times New Roman" w:eastAsia="Times New Roman" w:hAnsi="Times New Roman" w:cs="David" w:hint="cs"/>
            <w:sz w:val="24"/>
            <w:szCs w:val="24"/>
            <w:rtl/>
            <w:lang w:eastAsia="he-IL"/>
          </w:rPr>
          <w:delText>וגם סגן הנציב בתורו לא הפנה את המערער לביה"ד אלא</w:delText>
        </w:r>
        <w:r w:rsidRPr="00E24065" w:rsidDel="00D75660">
          <w:rPr>
            <w:rFonts w:ascii="Times New Roman" w:eastAsia="Times New Roman" w:hAnsi="Times New Roman" w:cs="David" w:hint="cs"/>
            <w:sz w:val="24"/>
            <w:szCs w:val="24"/>
            <w:u w:val="single"/>
            <w:rtl/>
            <w:lang w:eastAsia="he-IL"/>
          </w:rPr>
          <w:delText xml:space="preserve"> </w:delText>
        </w:r>
        <w:r w:rsidRPr="00E24065" w:rsidDel="00D75660">
          <w:rPr>
            <w:rFonts w:ascii="Times New Roman" w:eastAsia="Times New Roman" w:hAnsi="Times New Roman" w:cs="David" w:hint="cs"/>
            <w:b/>
            <w:bCs/>
            <w:sz w:val="24"/>
            <w:szCs w:val="24"/>
            <w:u w:val="single"/>
            <w:rtl/>
            <w:lang w:eastAsia="he-IL"/>
          </w:rPr>
          <w:delText>ביקש</w:delText>
        </w:r>
        <w:r w:rsidRPr="00E24065" w:rsidDel="00D75660">
          <w:rPr>
            <w:rFonts w:ascii="Times New Roman" w:eastAsia="Times New Roman" w:hAnsi="Times New Roman" w:cs="David" w:hint="cs"/>
            <w:b/>
            <w:bCs/>
            <w:sz w:val="24"/>
            <w:szCs w:val="24"/>
            <w:rtl/>
            <w:lang w:eastAsia="he-IL"/>
          </w:rPr>
          <w:delText xml:space="preserve"> ממנו לכתוב אליו</w:delText>
        </w:r>
        <w:r w:rsidRPr="00E24065" w:rsidDel="00D75660">
          <w:rPr>
            <w:rFonts w:ascii="Times New Roman" w:eastAsia="Times New Roman" w:hAnsi="Times New Roman" w:cs="David" w:hint="cs"/>
            <w:sz w:val="24"/>
            <w:szCs w:val="24"/>
            <w:rtl/>
            <w:lang w:eastAsia="he-IL"/>
          </w:rPr>
          <w:delText xml:space="preserve"> ("לבקשתך")</w:delText>
        </w:r>
        <w:r w:rsidRPr="00E24065" w:rsidDel="00D75660">
          <w:rPr>
            <w:rFonts w:ascii="Times New Roman" w:eastAsia="Times New Roman" w:hAnsi="Times New Roman" w:cs="David" w:hint="cs"/>
            <w:b/>
            <w:bCs/>
            <w:sz w:val="24"/>
            <w:szCs w:val="24"/>
            <w:rtl/>
            <w:lang w:eastAsia="he-IL"/>
          </w:rPr>
          <w:delText xml:space="preserve"> את השגותיו .</w:delText>
        </w:r>
      </w:del>
    </w:p>
    <w:p w:rsidR="00E24065" w:rsidRDefault="00E24065" w:rsidP="00E24065">
      <w:pPr>
        <w:tabs>
          <w:tab w:val="left" w:pos="1214"/>
        </w:tabs>
        <w:spacing w:after="200" w:line="360" w:lineRule="auto"/>
        <w:ind w:left="1214"/>
        <w:jc w:val="both"/>
        <w:rPr>
          <w:ins w:id="492" w:author="Ofir Tal" w:date="2021-02-17T18:26:00Z"/>
          <w:rFonts w:ascii="Times New Roman" w:eastAsia="Times New Roman" w:hAnsi="Times New Roman" w:cs="David"/>
          <w:b/>
          <w:bCs/>
          <w:sz w:val="24"/>
          <w:szCs w:val="24"/>
          <w:u w:val="single"/>
          <w:rtl/>
          <w:lang w:eastAsia="he-IL"/>
        </w:rPr>
      </w:pPr>
      <w:r w:rsidRPr="00E24065">
        <w:rPr>
          <w:rFonts w:ascii="Times New Roman" w:eastAsia="Times New Roman" w:hAnsi="Times New Roman" w:cs="David" w:hint="cs"/>
          <w:sz w:val="24"/>
          <w:szCs w:val="24"/>
          <w:rtl/>
          <w:lang w:eastAsia="he-IL"/>
        </w:rPr>
        <w:lastRenderedPageBreak/>
        <w:t xml:space="preserve">מכתבו של המערער תומך בטענותיו כי </w:t>
      </w:r>
      <w:r w:rsidRPr="00D75660">
        <w:rPr>
          <w:rFonts w:ascii="Times New Roman" w:eastAsia="Times New Roman" w:hAnsi="Times New Roman" w:cs="David" w:hint="eastAsia"/>
          <w:b/>
          <w:bCs/>
          <w:sz w:val="24"/>
          <w:szCs w:val="24"/>
          <w:u w:val="single"/>
          <w:rtl/>
          <w:lang w:eastAsia="he-IL"/>
          <w:rPrChange w:id="493" w:author="Ofir Tal" w:date="2021-02-17T18:26:00Z">
            <w:rPr>
              <w:rFonts w:ascii="Times New Roman" w:eastAsia="Times New Roman" w:hAnsi="Times New Roman" w:cs="David" w:hint="eastAsia"/>
              <w:sz w:val="24"/>
              <w:szCs w:val="24"/>
              <w:rtl/>
              <w:lang w:eastAsia="he-IL"/>
            </w:rPr>
          </w:rPrChange>
        </w:rPr>
        <w:t>נאמר</w:t>
      </w:r>
      <w:r w:rsidRPr="00D75660">
        <w:rPr>
          <w:rFonts w:ascii="Times New Roman" w:eastAsia="Times New Roman" w:hAnsi="Times New Roman" w:cs="David"/>
          <w:b/>
          <w:bCs/>
          <w:sz w:val="24"/>
          <w:szCs w:val="24"/>
          <w:u w:val="single"/>
          <w:rtl/>
          <w:lang w:eastAsia="he-IL"/>
          <w:rPrChange w:id="494"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495" w:author="Ofir Tal" w:date="2021-02-17T18:26:00Z">
            <w:rPr>
              <w:rFonts w:ascii="Times New Roman" w:eastAsia="Times New Roman" w:hAnsi="Times New Roman" w:cs="David" w:hint="eastAsia"/>
              <w:sz w:val="24"/>
              <w:szCs w:val="24"/>
              <w:rtl/>
              <w:lang w:eastAsia="he-IL"/>
            </w:rPr>
          </w:rPrChange>
        </w:rPr>
        <w:t>לו</w:t>
      </w:r>
      <w:r w:rsidRPr="00D75660">
        <w:rPr>
          <w:rFonts w:ascii="Times New Roman" w:eastAsia="Times New Roman" w:hAnsi="Times New Roman" w:cs="David"/>
          <w:b/>
          <w:bCs/>
          <w:sz w:val="24"/>
          <w:szCs w:val="24"/>
          <w:u w:val="single"/>
          <w:rtl/>
          <w:lang w:eastAsia="he-IL"/>
          <w:rPrChange w:id="496"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497" w:author="Ofir Tal" w:date="2021-02-17T18:26:00Z">
            <w:rPr>
              <w:rFonts w:ascii="Times New Roman" w:eastAsia="Times New Roman" w:hAnsi="Times New Roman" w:cs="David" w:hint="eastAsia"/>
              <w:sz w:val="24"/>
              <w:szCs w:val="24"/>
              <w:rtl/>
              <w:lang w:eastAsia="he-IL"/>
            </w:rPr>
          </w:rPrChange>
        </w:rPr>
        <w:t>במפורש</w:t>
      </w:r>
      <w:r w:rsidRPr="00D75660">
        <w:rPr>
          <w:rFonts w:ascii="Times New Roman" w:eastAsia="Times New Roman" w:hAnsi="Times New Roman" w:cs="David"/>
          <w:b/>
          <w:bCs/>
          <w:sz w:val="24"/>
          <w:szCs w:val="24"/>
          <w:u w:val="single"/>
          <w:rtl/>
          <w:lang w:eastAsia="he-IL"/>
          <w:rPrChange w:id="498"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499" w:author="Ofir Tal" w:date="2021-02-17T18:26:00Z">
            <w:rPr>
              <w:rFonts w:ascii="Times New Roman" w:eastAsia="Times New Roman" w:hAnsi="Times New Roman" w:cs="David" w:hint="eastAsia"/>
              <w:sz w:val="24"/>
              <w:szCs w:val="24"/>
              <w:rtl/>
              <w:lang w:eastAsia="he-IL"/>
            </w:rPr>
          </w:rPrChange>
        </w:rPr>
        <w:t>למצות</w:t>
      </w:r>
      <w:r w:rsidRPr="00D75660">
        <w:rPr>
          <w:rFonts w:ascii="Times New Roman" w:eastAsia="Times New Roman" w:hAnsi="Times New Roman" w:cs="David"/>
          <w:b/>
          <w:bCs/>
          <w:sz w:val="24"/>
          <w:szCs w:val="24"/>
          <w:u w:val="single"/>
          <w:rtl/>
          <w:lang w:eastAsia="he-IL"/>
          <w:rPrChange w:id="500"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1" w:author="Ofir Tal" w:date="2021-02-17T18:26:00Z">
            <w:rPr>
              <w:rFonts w:ascii="Times New Roman" w:eastAsia="Times New Roman" w:hAnsi="Times New Roman" w:cs="David" w:hint="eastAsia"/>
              <w:sz w:val="24"/>
              <w:szCs w:val="24"/>
              <w:rtl/>
              <w:lang w:eastAsia="he-IL"/>
            </w:rPr>
          </w:rPrChange>
        </w:rPr>
        <w:t>את</w:t>
      </w:r>
      <w:r w:rsidRPr="00D75660">
        <w:rPr>
          <w:rFonts w:ascii="Times New Roman" w:eastAsia="Times New Roman" w:hAnsi="Times New Roman" w:cs="David"/>
          <w:b/>
          <w:bCs/>
          <w:sz w:val="24"/>
          <w:szCs w:val="24"/>
          <w:u w:val="single"/>
          <w:rtl/>
          <w:lang w:eastAsia="he-IL"/>
          <w:rPrChange w:id="502"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3" w:author="Ofir Tal" w:date="2021-02-17T18:26:00Z">
            <w:rPr>
              <w:rFonts w:ascii="Times New Roman" w:eastAsia="Times New Roman" w:hAnsi="Times New Roman" w:cs="David" w:hint="eastAsia"/>
              <w:sz w:val="24"/>
              <w:szCs w:val="24"/>
              <w:rtl/>
              <w:lang w:eastAsia="he-IL"/>
            </w:rPr>
          </w:rPrChange>
        </w:rPr>
        <w:t>ענייניו</w:t>
      </w:r>
      <w:r w:rsidRPr="00D75660">
        <w:rPr>
          <w:rFonts w:ascii="Times New Roman" w:eastAsia="Times New Roman" w:hAnsi="Times New Roman" w:cs="David"/>
          <w:b/>
          <w:bCs/>
          <w:sz w:val="24"/>
          <w:szCs w:val="24"/>
          <w:u w:val="single"/>
          <w:rtl/>
          <w:lang w:eastAsia="he-IL"/>
          <w:rPrChange w:id="504"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5" w:author="Ofir Tal" w:date="2021-02-17T18:26:00Z">
            <w:rPr>
              <w:rFonts w:ascii="Times New Roman" w:eastAsia="Times New Roman" w:hAnsi="Times New Roman" w:cs="David" w:hint="eastAsia"/>
              <w:sz w:val="24"/>
              <w:szCs w:val="24"/>
              <w:rtl/>
              <w:lang w:eastAsia="he-IL"/>
            </w:rPr>
          </w:rPrChange>
        </w:rPr>
        <w:t>מול</w:t>
      </w:r>
      <w:r w:rsidRPr="00D75660">
        <w:rPr>
          <w:rFonts w:ascii="Times New Roman" w:eastAsia="Times New Roman" w:hAnsi="Times New Roman" w:cs="David"/>
          <w:b/>
          <w:bCs/>
          <w:sz w:val="24"/>
          <w:szCs w:val="24"/>
          <w:u w:val="single"/>
          <w:rtl/>
          <w:lang w:eastAsia="he-IL"/>
          <w:rPrChange w:id="506"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7" w:author="Ofir Tal" w:date="2021-02-17T18:26:00Z">
            <w:rPr>
              <w:rFonts w:ascii="Times New Roman" w:eastAsia="Times New Roman" w:hAnsi="Times New Roman" w:cs="David" w:hint="eastAsia"/>
              <w:sz w:val="24"/>
              <w:szCs w:val="24"/>
              <w:rtl/>
              <w:lang w:eastAsia="he-IL"/>
            </w:rPr>
          </w:rPrChange>
        </w:rPr>
        <w:t>הנציבות</w:t>
      </w:r>
      <w:r w:rsidRPr="00D75660">
        <w:rPr>
          <w:rFonts w:ascii="Times New Roman" w:eastAsia="Times New Roman" w:hAnsi="Times New Roman" w:cs="David"/>
          <w:b/>
          <w:bCs/>
          <w:sz w:val="24"/>
          <w:szCs w:val="24"/>
          <w:u w:val="single"/>
          <w:rtl/>
          <w:lang w:eastAsia="he-IL"/>
          <w:rPrChange w:id="508"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9" w:author="Ofir Tal" w:date="2021-02-17T18:26:00Z">
            <w:rPr>
              <w:rFonts w:ascii="Times New Roman" w:eastAsia="Times New Roman" w:hAnsi="Times New Roman" w:cs="David" w:hint="eastAsia"/>
              <w:sz w:val="24"/>
              <w:szCs w:val="24"/>
              <w:rtl/>
              <w:lang w:eastAsia="he-IL"/>
            </w:rPr>
          </w:rPrChange>
        </w:rPr>
        <w:t>ולא</w:t>
      </w:r>
      <w:r w:rsidRPr="00D75660">
        <w:rPr>
          <w:rFonts w:ascii="Times New Roman" w:eastAsia="Times New Roman" w:hAnsi="Times New Roman" w:cs="David"/>
          <w:b/>
          <w:bCs/>
          <w:sz w:val="24"/>
          <w:szCs w:val="24"/>
          <w:u w:val="single"/>
          <w:rtl/>
          <w:lang w:eastAsia="he-IL"/>
          <w:rPrChange w:id="510"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11" w:author="Ofir Tal" w:date="2021-02-17T18:26:00Z">
            <w:rPr>
              <w:rFonts w:ascii="Times New Roman" w:eastAsia="Times New Roman" w:hAnsi="Times New Roman" w:cs="David" w:hint="eastAsia"/>
              <w:sz w:val="24"/>
              <w:szCs w:val="24"/>
              <w:rtl/>
              <w:lang w:eastAsia="he-IL"/>
            </w:rPr>
          </w:rPrChange>
        </w:rPr>
        <w:t>למהר</w:t>
      </w:r>
      <w:r w:rsidRPr="00D75660">
        <w:rPr>
          <w:rFonts w:ascii="Times New Roman" w:eastAsia="Times New Roman" w:hAnsi="Times New Roman" w:cs="David"/>
          <w:b/>
          <w:bCs/>
          <w:sz w:val="24"/>
          <w:szCs w:val="24"/>
          <w:u w:val="single"/>
          <w:rtl/>
          <w:lang w:eastAsia="he-IL"/>
          <w:rPrChange w:id="512"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13" w:author="Ofir Tal" w:date="2021-02-17T18:26:00Z">
            <w:rPr>
              <w:rFonts w:ascii="Times New Roman" w:eastAsia="Times New Roman" w:hAnsi="Times New Roman" w:cs="David" w:hint="eastAsia"/>
              <w:sz w:val="24"/>
              <w:szCs w:val="24"/>
              <w:rtl/>
              <w:lang w:eastAsia="he-IL"/>
            </w:rPr>
          </w:rPrChange>
        </w:rPr>
        <w:t>ולהגיש</w:t>
      </w:r>
      <w:r w:rsidRPr="00D75660">
        <w:rPr>
          <w:rFonts w:ascii="Times New Roman" w:eastAsia="Times New Roman" w:hAnsi="Times New Roman" w:cs="David"/>
          <w:b/>
          <w:bCs/>
          <w:sz w:val="24"/>
          <w:szCs w:val="24"/>
          <w:u w:val="single"/>
          <w:rtl/>
          <w:lang w:eastAsia="he-IL"/>
          <w:rPrChange w:id="514"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15" w:author="Ofir Tal" w:date="2021-02-17T18:26:00Z">
            <w:rPr>
              <w:rFonts w:ascii="Times New Roman" w:eastAsia="Times New Roman" w:hAnsi="Times New Roman" w:cs="David" w:hint="eastAsia"/>
              <w:sz w:val="24"/>
              <w:szCs w:val="24"/>
              <w:rtl/>
              <w:lang w:eastAsia="he-IL"/>
            </w:rPr>
          </w:rPrChange>
        </w:rPr>
        <w:t>ערעור</w:t>
      </w:r>
      <w:r w:rsidRPr="00E24065">
        <w:rPr>
          <w:rFonts w:ascii="Times New Roman" w:eastAsia="Times New Roman" w:hAnsi="Times New Roman" w:cs="David" w:hint="cs"/>
          <w:sz w:val="24"/>
          <w:szCs w:val="24"/>
          <w:rtl/>
          <w:lang w:eastAsia="he-IL"/>
        </w:rPr>
        <w:t xml:space="preserve">. </w:t>
      </w:r>
      <w:r w:rsidRPr="00D75660">
        <w:rPr>
          <w:rFonts w:ascii="Times New Roman" w:eastAsia="Times New Roman" w:hAnsi="Times New Roman" w:cs="David" w:hint="eastAsia"/>
          <w:sz w:val="24"/>
          <w:szCs w:val="24"/>
          <w:rtl/>
          <w:lang w:eastAsia="he-IL"/>
          <w:rPrChange w:id="516" w:author="Ofir Tal" w:date="2021-02-17T18:26:00Z">
            <w:rPr>
              <w:rFonts w:ascii="Times New Roman" w:eastAsia="Times New Roman" w:hAnsi="Times New Roman" w:cs="David" w:hint="eastAsia"/>
              <w:b/>
              <w:bCs/>
              <w:sz w:val="24"/>
              <w:szCs w:val="24"/>
              <w:rtl/>
              <w:lang w:eastAsia="he-IL"/>
            </w:rPr>
          </w:rPrChange>
        </w:rPr>
        <w:t>אף</w:t>
      </w:r>
      <w:r w:rsidRPr="00D75660">
        <w:rPr>
          <w:rFonts w:ascii="Times New Roman" w:eastAsia="Times New Roman" w:hAnsi="Times New Roman" w:cs="David"/>
          <w:sz w:val="24"/>
          <w:szCs w:val="24"/>
          <w:rtl/>
          <w:lang w:eastAsia="he-IL"/>
          <w:rPrChange w:id="517" w:author="Ofir Tal" w:date="2021-02-17T18:26:00Z">
            <w:rPr>
              <w:rFonts w:ascii="Times New Roman" w:eastAsia="Times New Roman" w:hAnsi="Times New Roman" w:cs="David"/>
              <w:b/>
              <w:bCs/>
              <w:sz w:val="24"/>
              <w:szCs w:val="24"/>
              <w:rtl/>
              <w:lang w:eastAsia="he-IL"/>
            </w:rPr>
          </w:rPrChange>
        </w:rPr>
        <w:t xml:space="preserve"> בכך יש לחזק את טענותיו של המערער כי הוצג בפניו </w:t>
      </w:r>
      <w:ins w:id="518" w:author="Ofir Tal" w:date="2021-02-17T18:26:00Z">
        <w:r w:rsidR="00D75660">
          <w:rPr>
            <w:rFonts w:ascii="Times New Roman" w:eastAsia="Times New Roman" w:hAnsi="Times New Roman" w:cs="David" w:hint="cs"/>
            <w:sz w:val="24"/>
            <w:szCs w:val="24"/>
            <w:rtl/>
            <w:lang w:eastAsia="he-IL"/>
          </w:rPr>
          <w:t xml:space="preserve">במפורש </w:t>
        </w:r>
      </w:ins>
      <w:r w:rsidRPr="00D75660">
        <w:rPr>
          <w:rFonts w:ascii="Times New Roman" w:eastAsia="Times New Roman" w:hAnsi="Times New Roman" w:cs="David" w:hint="eastAsia"/>
          <w:sz w:val="24"/>
          <w:szCs w:val="24"/>
          <w:rtl/>
          <w:lang w:eastAsia="he-IL"/>
          <w:rPrChange w:id="519" w:author="Ofir Tal" w:date="2021-02-17T18:26:00Z">
            <w:rPr>
              <w:rFonts w:ascii="Times New Roman" w:eastAsia="Times New Roman" w:hAnsi="Times New Roman" w:cs="David" w:hint="eastAsia"/>
              <w:b/>
              <w:bCs/>
              <w:sz w:val="24"/>
              <w:szCs w:val="24"/>
              <w:rtl/>
              <w:lang w:eastAsia="he-IL"/>
            </w:rPr>
          </w:rPrChange>
        </w:rPr>
        <w:t>שהוא</w:t>
      </w:r>
      <w:r w:rsidRPr="00D75660">
        <w:rPr>
          <w:rFonts w:ascii="Times New Roman" w:eastAsia="Times New Roman" w:hAnsi="Times New Roman" w:cs="David"/>
          <w:sz w:val="24"/>
          <w:szCs w:val="24"/>
          <w:rtl/>
          <w:lang w:eastAsia="he-IL"/>
          <w:rPrChange w:id="520" w:author="Ofir Tal" w:date="2021-02-17T18:26:00Z">
            <w:rPr>
              <w:rFonts w:ascii="Times New Roman" w:eastAsia="Times New Roman" w:hAnsi="Times New Roman" w:cs="David"/>
              <w:b/>
              <w:bCs/>
              <w:sz w:val="24"/>
              <w:szCs w:val="24"/>
              <w:rtl/>
              <w:lang w:eastAsia="he-IL"/>
            </w:rPr>
          </w:rPrChange>
        </w:rPr>
        <w:t xml:space="preserve"> לא נדרש להגיש ערעור </w:t>
      </w:r>
      <w:proofErr w:type="spellStart"/>
      <w:r w:rsidRPr="00D75660">
        <w:rPr>
          <w:rFonts w:ascii="Times New Roman" w:eastAsia="Times New Roman" w:hAnsi="Times New Roman" w:cs="David" w:hint="eastAsia"/>
          <w:sz w:val="24"/>
          <w:szCs w:val="24"/>
          <w:rtl/>
          <w:lang w:eastAsia="he-IL"/>
          <w:rPrChange w:id="521" w:author="Ofir Tal" w:date="2021-02-17T18:26:00Z">
            <w:rPr>
              <w:rFonts w:ascii="Times New Roman" w:eastAsia="Times New Roman" w:hAnsi="Times New Roman" w:cs="David" w:hint="eastAsia"/>
              <w:b/>
              <w:bCs/>
              <w:sz w:val="24"/>
              <w:szCs w:val="24"/>
              <w:rtl/>
              <w:lang w:eastAsia="he-IL"/>
            </w:rPr>
          </w:rPrChange>
        </w:rPr>
        <w:t>גימלאות</w:t>
      </w:r>
      <w:proofErr w:type="spellEnd"/>
      <w:r w:rsidRPr="00D75660">
        <w:rPr>
          <w:rFonts w:ascii="Times New Roman" w:eastAsia="Times New Roman" w:hAnsi="Times New Roman" w:cs="David"/>
          <w:sz w:val="24"/>
          <w:szCs w:val="24"/>
          <w:rtl/>
          <w:lang w:eastAsia="he-IL"/>
          <w:rPrChange w:id="522" w:author="Ofir Tal" w:date="2021-02-17T18:26:00Z">
            <w:rPr>
              <w:rFonts w:ascii="Times New Roman" w:eastAsia="Times New Roman" w:hAnsi="Times New Roman" w:cs="David"/>
              <w:b/>
              <w:bCs/>
              <w:sz w:val="24"/>
              <w:szCs w:val="24"/>
              <w:rtl/>
              <w:lang w:eastAsia="he-IL"/>
            </w:rPr>
          </w:rPrChange>
        </w:rPr>
        <w:t xml:space="preserve">, </w:t>
      </w:r>
      <w:r w:rsidRPr="00E24065">
        <w:rPr>
          <w:rFonts w:ascii="Times New Roman" w:eastAsia="Times New Roman" w:hAnsi="Times New Roman" w:cs="David" w:hint="cs"/>
          <w:b/>
          <w:bCs/>
          <w:sz w:val="24"/>
          <w:szCs w:val="24"/>
          <w:rtl/>
          <w:lang w:eastAsia="he-IL"/>
        </w:rPr>
        <w:t xml:space="preserve">אלא לנהל הליכים מול נציבות שירות המדינה </w:t>
      </w:r>
      <w:r w:rsidRPr="00E24065">
        <w:rPr>
          <w:rFonts w:ascii="Times New Roman" w:eastAsia="Times New Roman" w:hAnsi="Times New Roman" w:cs="David" w:hint="cs"/>
          <w:b/>
          <w:bCs/>
          <w:sz w:val="24"/>
          <w:szCs w:val="24"/>
          <w:u w:val="single"/>
          <w:rtl/>
          <w:lang w:eastAsia="he-IL"/>
        </w:rPr>
        <w:t>כי הם המוסמכים לכך.</w:t>
      </w:r>
    </w:p>
    <w:p w:rsidR="00D75660" w:rsidRPr="00D75660" w:rsidRDefault="00D75660">
      <w:pPr>
        <w:tabs>
          <w:tab w:val="left" w:pos="1214"/>
        </w:tabs>
        <w:spacing w:after="200" w:line="360" w:lineRule="auto"/>
        <w:ind w:left="1214"/>
        <w:jc w:val="both"/>
        <w:rPr>
          <w:rFonts w:ascii="Times New Roman" w:eastAsia="Times New Roman" w:hAnsi="Times New Roman" w:cs="David"/>
          <w:sz w:val="24"/>
          <w:szCs w:val="24"/>
          <w:u w:val="single"/>
          <w:lang w:eastAsia="he-IL"/>
          <w:rPrChange w:id="523" w:author="Ofir Tal" w:date="2021-02-17T18:27:00Z">
            <w:rPr>
              <w:rFonts w:ascii="Times New Roman" w:eastAsia="Times New Roman" w:hAnsi="Times New Roman" w:cs="David"/>
              <w:b/>
              <w:bCs/>
              <w:sz w:val="24"/>
              <w:szCs w:val="24"/>
              <w:u w:val="single"/>
              <w:lang w:eastAsia="he-IL"/>
            </w:rPr>
          </w:rPrChange>
        </w:rPr>
        <w:pPrChange w:id="524" w:author="Ofir Tal" w:date="2021-02-17T18:27:00Z">
          <w:pPr>
            <w:tabs>
              <w:tab w:val="left" w:pos="1214"/>
            </w:tabs>
            <w:spacing w:after="200" w:line="360" w:lineRule="auto"/>
            <w:ind w:left="1214"/>
            <w:jc w:val="both"/>
          </w:pPr>
        </w:pPrChange>
      </w:pPr>
      <w:ins w:id="525" w:author="Ofir Tal" w:date="2021-02-17T18:26:00Z">
        <w:r w:rsidRPr="00D75660">
          <w:rPr>
            <w:rFonts w:cs="David" w:hint="eastAsia"/>
            <w:sz w:val="24"/>
            <w:szCs w:val="24"/>
            <w:rtl/>
            <w:rPrChange w:id="526" w:author="Ofir Tal" w:date="2021-02-17T18:27:00Z">
              <w:rPr>
                <w:rFonts w:cs="David" w:hint="eastAsia"/>
                <w:b/>
                <w:bCs/>
                <w:rtl/>
              </w:rPr>
            </w:rPrChange>
          </w:rPr>
          <w:t>נדגיש</w:t>
        </w:r>
        <w:r w:rsidRPr="00D75660">
          <w:rPr>
            <w:rFonts w:cs="David"/>
            <w:sz w:val="24"/>
            <w:szCs w:val="24"/>
            <w:rtl/>
            <w:rPrChange w:id="527" w:author="Ofir Tal" w:date="2021-02-17T18:27:00Z">
              <w:rPr>
                <w:rFonts w:cs="David"/>
                <w:b/>
                <w:bCs/>
                <w:rtl/>
              </w:rPr>
            </w:rPrChange>
          </w:rPr>
          <w:t xml:space="preserve"> כי הממונה </w:t>
        </w:r>
        <w:proofErr w:type="spellStart"/>
        <w:r w:rsidRPr="00D75660">
          <w:rPr>
            <w:rFonts w:cs="David" w:hint="eastAsia"/>
            <w:sz w:val="24"/>
            <w:szCs w:val="24"/>
            <w:rtl/>
            <w:rPrChange w:id="528" w:author="Ofir Tal" w:date="2021-02-17T18:27:00Z">
              <w:rPr>
                <w:rFonts w:cs="David" w:hint="eastAsia"/>
                <w:b/>
                <w:bCs/>
                <w:rtl/>
              </w:rPr>
            </w:rPrChange>
          </w:rPr>
          <w:t>במינהל</w:t>
        </w:r>
        <w:proofErr w:type="spellEnd"/>
        <w:r w:rsidRPr="00D75660">
          <w:rPr>
            <w:rFonts w:cs="David"/>
            <w:sz w:val="24"/>
            <w:szCs w:val="24"/>
            <w:rtl/>
            <w:rPrChange w:id="529" w:author="Ofir Tal" w:date="2021-02-17T18:27:00Z">
              <w:rPr>
                <w:rFonts w:cs="David"/>
                <w:b/>
                <w:bCs/>
                <w:rtl/>
              </w:rPr>
            </w:rPrChange>
          </w:rPr>
          <w:t xml:space="preserve"> </w:t>
        </w:r>
        <w:proofErr w:type="spellStart"/>
        <w:r w:rsidRPr="00D75660">
          <w:rPr>
            <w:rFonts w:cs="David" w:hint="eastAsia"/>
            <w:sz w:val="24"/>
            <w:szCs w:val="24"/>
            <w:rtl/>
            <w:rPrChange w:id="530" w:author="Ofir Tal" w:date="2021-02-17T18:27:00Z">
              <w:rPr>
                <w:rFonts w:cs="David" w:hint="eastAsia"/>
                <w:b/>
                <w:bCs/>
                <w:rtl/>
              </w:rPr>
            </w:rPrChange>
          </w:rPr>
          <w:t>הגימלאות</w:t>
        </w:r>
        <w:proofErr w:type="spellEnd"/>
        <w:r w:rsidRPr="00D75660">
          <w:rPr>
            <w:rFonts w:cs="David"/>
            <w:sz w:val="24"/>
            <w:szCs w:val="24"/>
            <w:rtl/>
            <w:rPrChange w:id="531" w:author="Ofir Tal" w:date="2021-02-17T18:27:00Z">
              <w:rPr>
                <w:rFonts w:cs="David"/>
                <w:b/>
                <w:bCs/>
                <w:rtl/>
              </w:rPr>
            </w:rPrChange>
          </w:rPr>
          <w:t xml:space="preserve">, </w:t>
        </w:r>
        <w:r w:rsidRPr="00D75660">
          <w:rPr>
            <w:rFonts w:cs="David" w:hint="eastAsia"/>
            <w:sz w:val="24"/>
            <w:szCs w:val="24"/>
            <w:rtl/>
            <w:rPrChange w:id="532" w:author="Ofir Tal" w:date="2021-02-17T18:27:00Z">
              <w:rPr>
                <w:rFonts w:cs="David" w:hint="eastAsia"/>
                <w:b/>
                <w:bCs/>
                <w:rtl/>
              </w:rPr>
            </w:rPrChange>
          </w:rPr>
          <w:t>גב</w:t>
        </w:r>
        <w:r w:rsidRPr="00D75660">
          <w:rPr>
            <w:rFonts w:cs="David"/>
            <w:sz w:val="24"/>
            <w:szCs w:val="24"/>
            <w:rtl/>
            <w:rPrChange w:id="533" w:author="Ofir Tal" w:date="2021-02-17T18:27:00Z">
              <w:rPr>
                <w:rFonts w:cs="David"/>
                <w:b/>
                <w:bCs/>
                <w:rtl/>
              </w:rPr>
            </w:rPrChange>
          </w:rPr>
          <w:t xml:space="preserve">' </w:t>
        </w:r>
        <w:r w:rsidRPr="00D75660">
          <w:rPr>
            <w:rFonts w:cs="David" w:hint="eastAsia"/>
            <w:sz w:val="24"/>
            <w:szCs w:val="24"/>
            <w:rtl/>
            <w:rPrChange w:id="534" w:author="Ofir Tal" w:date="2021-02-17T18:27:00Z">
              <w:rPr>
                <w:rFonts w:cs="David" w:hint="eastAsia"/>
                <w:b/>
                <w:bCs/>
                <w:rtl/>
              </w:rPr>
            </w:rPrChange>
          </w:rPr>
          <w:t>שוורץ</w:t>
        </w:r>
      </w:ins>
      <w:ins w:id="535" w:author="Ofir Tal" w:date="2021-02-17T18:27:00Z">
        <w:r>
          <w:rPr>
            <w:rFonts w:cs="David" w:hint="cs"/>
            <w:sz w:val="24"/>
            <w:szCs w:val="24"/>
            <w:rtl/>
          </w:rPr>
          <w:t>,</w:t>
        </w:r>
      </w:ins>
      <w:ins w:id="536" w:author="Ofir Tal" w:date="2021-02-17T18:26:00Z">
        <w:r w:rsidRPr="00D75660">
          <w:rPr>
            <w:rFonts w:cs="David"/>
            <w:sz w:val="24"/>
            <w:szCs w:val="24"/>
            <w:rtl/>
            <w:rPrChange w:id="537" w:author="Ofir Tal" w:date="2021-02-17T18:27:00Z">
              <w:rPr>
                <w:rFonts w:cs="David"/>
                <w:b/>
                <w:bCs/>
                <w:rtl/>
              </w:rPr>
            </w:rPrChange>
          </w:rPr>
          <w:t xml:space="preserve"> </w:t>
        </w:r>
        <w:proofErr w:type="spellStart"/>
        <w:r w:rsidRPr="00D75660">
          <w:rPr>
            <w:rFonts w:cs="David" w:hint="eastAsia"/>
            <w:sz w:val="24"/>
            <w:szCs w:val="24"/>
            <w:rtl/>
            <w:rPrChange w:id="538" w:author="Ofir Tal" w:date="2021-02-17T18:27:00Z">
              <w:rPr>
                <w:rFonts w:cs="David" w:hint="eastAsia"/>
                <w:b/>
                <w:bCs/>
                <w:rtl/>
              </w:rPr>
            </w:rPrChange>
          </w:rPr>
          <w:t>היתה</w:t>
        </w:r>
        <w:proofErr w:type="spellEnd"/>
        <w:r w:rsidRPr="00D75660">
          <w:rPr>
            <w:rFonts w:cs="David"/>
            <w:sz w:val="24"/>
            <w:szCs w:val="24"/>
            <w:rtl/>
            <w:rPrChange w:id="539" w:author="Ofir Tal" w:date="2021-02-17T18:27:00Z">
              <w:rPr>
                <w:rFonts w:cs="David"/>
                <w:b/>
                <w:bCs/>
                <w:rtl/>
              </w:rPr>
            </w:rPrChange>
          </w:rPr>
          <w:t xml:space="preserve"> מכותבת למכתב</w:t>
        </w:r>
      </w:ins>
      <w:ins w:id="540" w:author="Ofir Tal" w:date="2021-02-17T18:27:00Z">
        <w:r>
          <w:rPr>
            <w:rFonts w:cs="David" w:hint="cs"/>
            <w:sz w:val="24"/>
            <w:szCs w:val="24"/>
            <w:rtl/>
          </w:rPr>
          <w:t>ו של המערער</w:t>
        </w:r>
      </w:ins>
      <w:ins w:id="541" w:author="Ofir Tal" w:date="2021-02-17T18:26:00Z">
        <w:r w:rsidRPr="00D75660">
          <w:rPr>
            <w:rFonts w:cs="David"/>
            <w:sz w:val="24"/>
            <w:szCs w:val="24"/>
            <w:rtl/>
            <w:rPrChange w:id="542" w:author="Ofir Tal" w:date="2021-02-17T18:27:00Z">
              <w:rPr>
                <w:rFonts w:cs="David"/>
                <w:b/>
                <w:bCs/>
                <w:rtl/>
              </w:rPr>
            </w:rPrChange>
          </w:rPr>
          <w:t xml:space="preserve"> ולא סתרה </w:t>
        </w:r>
      </w:ins>
      <w:ins w:id="543" w:author="Ofir Tal" w:date="2021-02-17T18:27:00Z">
        <w:r>
          <w:rPr>
            <w:rFonts w:cs="David" w:hint="cs"/>
            <w:sz w:val="24"/>
            <w:szCs w:val="24"/>
            <w:rtl/>
          </w:rPr>
          <w:t>את הכתוב בו</w:t>
        </w:r>
      </w:ins>
      <w:ins w:id="544" w:author="Ofir Tal" w:date="2021-02-17T18:26:00Z">
        <w:r w:rsidRPr="00D75660">
          <w:rPr>
            <w:rFonts w:cs="David"/>
            <w:sz w:val="24"/>
            <w:szCs w:val="24"/>
            <w:rtl/>
            <w:rPrChange w:id="545" w:author="Ofir Tal" w:date="2021-02-17T18:27:00Z">
              <w:rPr>
                <w:rFonts w:cs="David"/>
                <w:b/>
                <w:bCs/>
                <w:rtl/>
              </w:rPr>
            </w:rPrChange>
          </w:rPr>
          <w:t xml:space="preserve"> מעולם.</w:t>
        </w:r>
      </w:ins>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A534BA" w:rsidDel="00A534BA" w:rsidRDefault="00E24065" w:rsidP="00E24065">
      <w:pPr>
        <w:tabs>
          <w:tab w:val="left" w:pos="1214"/>
        </w:tabs>
        <w:spacing w:after="200" w:line="360" w:lineRule="auto"/>
        <w:ind w:left="602"/>
        <w:jc w:val="both"/>
        <w:rPr>
          <w:del w:id="546" w:author="Ofir Tal" w:date="2021-02-17T18:27:00Z"/>
          <w:rFonts w:ascii="Times New Roman" w:eastAsia="Times New Roman" w:hAnsi="Times New Roman" w:cs="David"/>
          <w:i/>
          <w:iCs/>
          <w:sz w:val="24"/>
          <w:szCs w:val="24"/>
          <w:u w:val="single"/>
          <w:rtl/>
          <w:lang w:eastAsia="he-IL"/>
        </w:rPr>
      </w:pPr>
      <w:del w:id="547" w:author="Ofir Tal" w:date="2021-02-17T18:27:00Z">
        <w:r w:rsidRPr="00A534BA" w:rsidDel="00A534BA">
          <w:rPr>
            <w:rFonts w:ascii="Times New Roman" w:eastAsia="Times New Roman" w:hAnsi="Times New Roman" w:cs="David"/>
            <w:i/>
            <w:iCs/>
            <w:noProof/>
            <w:sz w:val="24"/>
            <w:szCs w:val="24"/>
            <w:u w:val="single"/>
            <w:rtl/>
            <w:rPrChange w:id="548" w:author="Ofir Tal" w:date="2021-02-17T18:28:00Z">
              <w:rPr>
                <w:rFonts w:ascii="Times New Roman" w:eastAsia="Times New Roman" w:hAnsi="Times New Roman" w:cs="David"/>
                <w:i/>
                <w:iCs/>
                <w:noProof/>
                <w:sz w:val="24"/>
                <w:szCs w:val="24"/>
                <w:u w:val="single"/>
                <w:rtl/>
              </w:rPr>
            </w:rPrChange>
          </w:rPr>
          <w:drawing>
            <wp:inline distT="0" distB="0" distL="0" distR="0" wp14:anchorId="1F77EA21" wp14:editId="565DC8E2">
              <wp:extent cx="5748655" cy="842735"/>
              <wp:effectExtent l="0" t="0" r="4445"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8655" cy="842735"/>
                      </a:xfrm>
                      <a:prstGeom prst="rect">
                        <a:avLst/>
                      </a:prstGeom>
                      <a:noFill/>
                      <a:ln>
                        <a:noFill/>
                      </a:ln>
                    </pic:spPr>
                  </pic:pic>
                </a:graphicData>
              </a:graphic>
            </wp:inline>
          </w:drawing>
        </w:r>
      </w:del>
    </w:p>
    <w:p w:rsidR="00E24065" w:rsidRPr="00E24065" w:rsidRDefault="00E24065">
      <w:pPr>
        <w:tabs>
          <w:tab w:val="left" w:pos="1214"/>
        </w:tabs>
        <w:spacing w:after="200" w:line="360" w:lineRule="auto"/>
        <w:ind w:left="602"/>
        <w:jc w:val="both"/>
        <w:rPr>
          <w:rFonts w:ascii="Times New Roman" w:eastAsia="Times New Roman" w:hAnsi="Times New Roman" w:cs="David"/>
          <w:i/>
          <w:iCs/>
          <w:sz w:val="24"/>
          <w:szCs w:val="24"/>
          <w:lang w:eastAsia="he-IL"/>
        </w:rPr>
        <w:pPrChange w:id="549" w:author="Ofir Tal" w:date="2021-02-17T18:28:00Z">
          <w:pPr>
            <w:tabs>
              <w:tab w:val="left" w:pos="1214"/>
            </w:tabs>
            <w:spacing w:after="200" w:line="360" w:lineRule="auto"/>
            <w:ind w:left="602"/>
            <w:jc w:val="both"/>
          </w:pPr>
        </w:pPrChange>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del w:id="550" w:author="Ofir Tal" w:date="2021-02-17T18:28:00Z">
        <w:r w:rsidRPr="00A534BA" w:rsidDel="00A534BA">
          <w:rPr>
            <w:rFonts w:ascii="Times New Roman" w:eastAsia="Times New Roman" w:hAnsi="Times New Roman" w:cs="David" w:hint="eastAsia"/>
            <w:i/>
            <w:iCs/>
            <w:sz w:val="24"/>
            <w:szCs w:val="24"/>
            <w:rtl/>
            <w:lang w:eastAsia="he-IL"/>
          </w:rPr>
          <w:delText>אישור</w:delText>
        </w:r>
        <w:r w:rsidRPr="00A534BA" w:rsidDel="00A534BA">
          <w:rPr>
            <w:rFonts w:ascii="Times New Roman" w:eastAsia="Times New Roman" w:hAnsi="Times New Roman" w:cs="David"/>
            <w:i/>
            <w:iCs/>
            <w:sz w:val="24"/>
            <w:szCs w:val="24"/>
            <w:rtl/>
            <w:lang w:eastAsia="he-IL"/>
          </w:rPr>
          <w:delText xml:space="preserve"> </w:delText>
        </w:r>
        <w:r w:rsidRPr="00A534BA" w:rsidDel="00A534BA">
          <w:rPr>
            <w:rFonts w:ascii="Times New Roman" w:eastAsia="Times New Roman" w:hAnsi="Times New Roman" w:cs="David" w:hint="eastAsia"/>
            <w:i/>
            <w:iCs/>
            <w:sz w:val="24"/>
            <w:szCs w:val="24"/>
            <w:rtl/>
            <w:lang w:eastAsia="he-IL"/>
          </w:rPr>
          <w:delText>נש</w:delText>
        </w:r>
        <w:r w:rsidRPr="00A534BA" w:rsidDel="00A534BA">
          <w:rPr>
            <w:rFonts w:ascii="Times New Roman" w:eastAsia="Times New Roman" w:hAnsi="Times New Roman" w:cs="David"/>
            <w:i/>
            <w:iCs/>
            <w:sz w:val="24"/>
            <w:szCs w:val="24"/>
            <w:rtl/>
            <w:lang w:eastAsia="he-IL"/>
          </w:rPr>
          <w:delText>"מ</w:delText>
        </w:r>
      </w:del>
      <w:ins w:id="551" w:author="Ofir Tal" w:date="2021-02-17T18:28:00Z">
        <w:r w:rsidR="00A534BA">
          <w:rPr>
            <w:rFonts w:ascii="Times New Roman" w:eastAsia="Times New Roman" w:hAnsi="Times New Roman" w:cs="David" w:hint="cs"/>
            <w:i/>
            <w:iCs/>
            <w:sz w:val="24"/>
            <w:szCs w:val="24"/>
            <w:rtl/>
            <w:lang w:eastAsia="he-IL"/>
          </w:rPr>
          <w:t>הנחיית נציבות שירות המדינה</w:t>
        </w:r>
      </w:ins>
      <w:r w:rsidRPr="00A534BA">
        <w:rPr>
          <w:rFonts w:ascii="Times New Roman" w:eastAsia="Times New Roman" w:hAnsi="Times New Roman" w:cs="David"/>
          <w:i/>
          <w:iCs/>
          <w:sz w:val="24"/>
          <w:szCs w:val="24"/>
          <w:rtl/>
          <w:lang w:eastAsia="he-IL"/>
        </w:rPr>
        <w:t xml:space="preserve"> מצור</w:t>
      </w:r>
      <w:del w:id="552" w:author="Ofir Tal" w:date="2021-02-17T18:28:00Z">
        <w:r w:rsidRPr="00A534BA" w:rsidDel="00A534BA">
          <w:rPr>
            <w:rFonts w:ascii="Times New Roman" w:eastAsia="Times New Roman" w:hAnsi="Times New Roman" w:cs="David" w:hint="eastAsia"/>
            <w:i/>
            <w:iCs/>
            <w:sz w:val="24"/>
            <w:szCs w:val="24"/>
            <w:rtl/>
            <w:lang w:eastAsia="he-IL"/>
          </w:rPr>
          <w:delText>ף</w:delText>
        </w:r>
      </w:del>
      <w:ins w:id="553" w:author="Ofir Tal" w:date="2021-02-17T18:28:00Z">
        <w:r w:rsidR="00A534BA">
          <w:rPr>
            <w:rFonts w:ascii="Times New Roman" w:eastAsia="Times New Roman" w:hAnsi="Times New Roman" w:cs="David" w:hint="cs"/>
            <w:i/>
            <w:iCs/>
            <w:sz w:val="24"/>
            <w:szCs w:val="24"/>
            <w:rtl/>
            <w:lang w:eastAsia="he-IL"/>
          </w:rPr>
          <w:t>פת</w:t>
        </w:r>
      </w:ins>
      <w:r w:rsidRPr="00A534BA">
        <w:rPr>
          <w:rFonts w:ascii="Times New Roman" w:eastAsia="Times New Roman" w:hAnsi="Times New Roman" w:cs="David"/>
          <w:i/>
          <w:iCs/>
          <w:sz w:val="24"/>
          <w:szCs w:val="24"/>
          <w:rtl/>
          <w:lang w:eastAsia="he-IL"/>
        </w:rPr>
        <w:t xml:space="preserve"> </w:t>
      </w:r>
      <w:r w:rsidRPr="00A534BA">
        <w:rPr>
          <w:rFonts w:ascii="Times New Roman" w:eastAsia="Times New Roman" w:hAnsi="Times New Roman" w:cs="David" w:hint="eastAsia"/>
          <w:i/>
          <w:iCs/>
          <w:sz w:val="24"/>
          <w:szCs w:val="24"/>
          <w:rtl/>
          <w:lang w:eastAsia="he-IL"/>
          <w:rPrChange w:id="554" w:author="Ofir Tal" w:date="2021-02-17T18:28:00Z">
            <w:rPr>
              <w:rFonts w:ascii="Times New Roman" w:eastAsia="Times New Roman" w:hAnsi="Times New Roman" w:cs="David" w:hint="eastAsia"/>
              <w:i/>
              <w:iCs/>
              <w:sz w:val="24"/>
              <w:szCs w:val="24"/>
              <w:highlight w:val="yellow"/>
              <w:rtl/>
              <w:lang w:eastAsia="he-IL"/>
            </w:rPr>
          </w:rPrChange>
        </w:rPr>
        <w:t>כנספח</w:t>
      </w:r>
      <w:r w:rsidRPr="00A534BA">
        <w:rPr>
          <w:rFonts w:ascii="Times New Roman" w:eastAsia="Times New Roman" w:hAnsi="Times New Roman" w:cs="David"/>
          <w:i/>
          <w:iCs/>
          <w:sz w:val="24"/>
          <w:szCs w:val="24"/>
          <w:rtl/>
          <w:lang w:eastAsia="he-IL"/>
        </w:rPr>
        <w:t xml:space="preserve"> </w:t>
      </w:r>
      <w:r w:rsidRPr="00A534BA">
        <w:rPr>
          <w:rFonts w:ascii="Times New Roman" w:eastAsia="Times New Roman" w:hAnsi="Times New Roman" w:cs="David"/>
          <w:i/>
          <w:iCs/>
          <w:sz w:val="24"/>
          <w:szCs w:val="24"/>
          <w:rtl/>
          <w:lang w:eastAsia="he-IL"/>
          <w:rPrChange w:id="555" w:author="Ofir Tal" w:date="2021-02-17T18:28:00Z">
            <w:rPr>
              <w:rFonts w:ascii="Times New Roman" w:eastAsia="Times New Roman" w:hAnsi="Times New Roman" w:cs="David"/>
              <w:i/>
              <w:iCs/>
              <w:sz w:val="24"/>
              <w:szCs w:val="24"/>
              <w:highlight w:val="yellow"/>
              <w:rtl/>
              <w:lang w:eastAsia="he-IL"/>
            </w:rPr>
          </w:rPrChange>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A534BA" w:rsidRDefault="00E24065">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Change w:id="556" w:author="Ofir Tal" w:date="2021-02-17T18:29:00Z">
            <w:rPr/>
          </w:rPrChange>
        </w:rPr>
        <w:pPrChange w:id="557" w:author="Ofir Tal" w:date="2021-02-17T18:29:00Z">
          <w:pPr>
            <w:numPr>
              <w:numId w:val="3"/>
            </w:numPr>
            <w:tabs>
              <w:tab w:val="left" w:pos="1214"/>
            </w:tabs>
            <w:spacing w:after="200" w:line="360" w:lineRule="auto"/>
            <w:ind w:left="1218" w:hanging="218"/>
            <w:jc w:val="both"/>
          </w:pPr>
        </w:pPrChange>
      </w:pPr>
      <w:r w:rsidRPr="00A534BA">
        <w:rPr>
          <w:rFonts w:ascii="Calibri" w:eastAsia="Calibri" w:hAnsi="Calibri" w:cs="David" w:hint="eastAsia"/>
          <w:b/>
          <w:bCs/>
          <w:sz w:val="24"/>
          <w:szCs w:val="24"/>
          <w:rtl/>
          <w:rPrChange w:id="558" w:author="Ofir Tal" w:date="2021-02-17T18:29:00Z">
            <w:rPr>
              <w:rFonts w:hint="eastAsia"/>
              <w:rtl/>
            </w:rPr>
          </w:rPrChange>
        </w:rPr>
        <w:t>נציבות</w:t>
      </w:r>
      <w:r w:rsidRPr="00A534BA">
        <w:rPr>
          <w:rFonts w:ascii="Calibri" w:eastAsia="Calibri" w:hAnsi="Calibri" w:cs="David"/>
          <w:b/>
          <w:bCs/>
          <w:sz w:val="24"/>
          <w:szCs w:val="24"/>
          <w:rtl/>
          <w:rPrChange w:id="559" w:author="Ofir Tal" w:date="2021-02-17T18:29:00Z">
            <w:rPr>
              <w:rtl/>
            </w:rPr>
          </w:rPrChange>
        </w:rPr>
        <w:t xml:space="preserve"> שירות המדינה </w:t>
      </w:r>
      <w:r w:rsidR="00FB08C1" w:rsidRPr="00A534BA">
        <w:rPr>
          <w:rFonts w:ascii="Calibri" w:eastAsia="Calibri" w:hAnsi="Calibri" w:cs="David" w:hint="eastAsia"/>
          <w:b/>
          <w:bCs/>
          <w:sz w:val="24"/>
          <w:szCs w:val="24"/>
          <w:rtl/>
          <w:rPrChange w:id="560" w:author="Ofir Tal" w:date="2021-02-17T18:29:00Z">
            <w:rPr>
              <w:rFonts w:hint="eastAsia"/>
              <w:rtl/>
            </w:rPr>
          </w:rPrChange>
        </w:rPr>
        <w:t>היא</w:t>
      </w:r>
      <w:r w:rsidR="00FB08C1" w:rsidRPr="00A534BA">
        <w:rPr>
          <w:rFonts w:ascii="Calibri" w:eastAsia="Calibri" w:hAnsi="Calibri" w:cs="David"/>
          <w:b/>
          <w:bCs/>
          <w:sz w:val="24"/>
          <w:szCs w:val="24"/>
          <w:rtl/>
          <w:rPrChange w:id="561" w:author="Ofir Tal" w:date="2021-02-17T18:29:00Z">
            <w:rPr>
              <w:rtl/>
            </w:rPr>
          </w:rPrChange>
        </w:rPr>
        <w:t xml:space="preserve"> </w:t>
      </w:r>
      <w:r w:rsidR="00FB08C1" w:rsidRPr="00A534BA">
        <w:rPr>
          <w:rFonts w:ascii="Calibri" w:eastAsia="Calibri" w:hAnsi="Calibri" w:cs="David" w:hint="eastAsia"/>
          <w:b/>
          <w:bCs/>
          <w:sz w:val="24"/>
          <w:szCs w:val="24"/>
          <w:rtl/>
          <w:rPrChange w:id="562" w:author="Ofir Tal" w:date="2021-02-17T18:29:00Z">
            <w:rPr>
              <w:rFonts w:hint="eastAsia"/>
              <w:rtl/>
            </w:rPr>
          </w:rPrChange>
        </w:rPr>
        <w:t>ש</w:t>
      </w:r>
      <w:r w:rsidRPr="00A534BA">
        <w:rPr>
          <w:rFonts w:ascii="Calibri" w:eastAsia="Calibri" w:hAnsi="Calibri" w:cs="David" w:hint="eastAsia"/>
          <w:b/>
          <w:bCs/>
          <w:sz w:val="24"/>
          <w:szCs w:val="24"/>
          <w:rtl/>
          <w:rPrChange w:id="563" w:author="Ofir Tal" w:date="2021-02-17T18:29:00Z">
            <w:rPr>
              <w:rFonts w:hint="eastAsia"/>
              <w:rtl/>
            </w:rPr>
          </w:rPrChange>
        </w:rPr>
        <w:t>קבעה</w:t>
      </w:r>
      <w:r w:rsidRPr="00A534BA">
        <w:rPr>
          <w:rFonts w:ascii="Calibri" w:eastAsia="Calibri" w:hAnsi="Calibri" w:cs="David"/>
          <w:b/>
          <w:bCs/>
          <w:sz w:val="24"/>
          <w:szCs w:val="24"/>
          <w:rtl/>
          <w:rPrChange w:id="564" w:author="Ofir Tal" w:date="2021-02-17T18:29:00Z">
            <w:rPr>
              <w:rtl/>
            </w:rPr>
          </w:rPrChange>
        </w:rPr>
        <w:t xml:space="preserve"> את שיעור </w:t>
      </w:r>
      <w:proofErr w:type="spellStart"/>
      <w:r w:rsidRPr="00A534BA">
        <w:rPr>
          <w:rFonts w:ascii="Calibri" w:eastAsia="Calibri" w:hAnsi="Calibri" w:cs="David" w:hint="eastAsia"/>
          <w:b/>
          <w:bCs/>
          <w:sz w:val="24"/>
          <w:szCs w:val="24"/>
          <w:rtl/>
          <w:rPrChange w:id="565" w:author="Ofir Tal" w:date="2021-02-17T18:29:00Z">
            <w:rPr>
              <w:rFonts w:hint="eastAsia"/>
              <w:rtl/>
            </w:rPr>
          </w:rPrChange>
        </w:rPr>
        <w:t>הגימלה</w:t>
      </w:r>
      <w:proofErr w:type="spellEnd"/>
      <w:r w:rsidRPr="00A534BA">
        <w:rPr>
          <w:rFonts w:ascii="Calibri" w:eastAsia="Calibri" w:hAnsi="Calibri" w:cs="David"/>
          <w:b/>
          <w:bCs/>
          <w:sz w:val="24"/>
          <w:szCs w:val="24"/>
          <w:rtl/>
          <w:rPrChange w:id="566" w:author="Ofir Tal" w:date="2021-02-17T18:29:00Z">
            <w:rPr>
              <w:rtl/>
            </w:rPr>
          </w:rPrChange>
        </w:rPr>
        <w:t xml:space="preserve"> ונוסחת החישוב</w:t>
      </w:r>
      <w:ins w:id="567" w:author="Ofir Tal" w:date="2021-02-17T18:28:00Z">
        <w:r w:rsidR="00A534BA" w:rsidRPr="00A534BA">
          <w:rPr>
            <w:rFonts w:ascii="Calibri" w:eastAsia="Calibri" w:hAnsi="Calibri" w:cs="David"/>
            <w:b/>
            <w:bCs/>
            <w:sz w:val="24"/>
            <w:szCs w:val="24"/>
            <w:rtl/>
            <w:rPrChange w:id="568" w:author="Ofir Tal" w:date="2021-02-17T18:29:00Z">
              <w:rPr>
                <w:rtl/>
              </w:rPr>
            </w:rPrChange>
          </w:rPr>
          <w:t xml:space="preserve">, </w:t>
        </w:r>
      </w:ins>
      <w:del w:id="569" w:author="Ofir Tal" w:date="2021-02-17T18:28:00Z">
        <w:r w:rsidRPr="00A534BA" w:rsidDel="00A534BA">
          <w:rPr>
            <w:rFonts w:ascii="Calibri" w:eastAsia="Calibri" w:hAnsi="Calibri" w:cs="David"/>
            <w:b/>
            <w:bCs/>
            <w:sz w:val="24"/>
            <w:szCs w:val="24"/>
            <w:rtl/>
            <w:rPrChange w:id="570" w:author="Ofir Tal" w:date="2021-02-17T18:29:00Z">
              <w:rPr>
                <w:rtl/>
              </w:rPr>
            </w:rPrChange>
          </w:rPr>
          <w:delText xml:space="preserve"> </w:delText>
        </w:r>
      </w:del>
      <w:r w:rsidRPr="00A534BA">
        <w:rPr>
          <w:rFonts w:ascii="Calibri" w:eastAsia="Calibri" w:hAnsi="Calibri" w:cs="David" w:hint="eastAsia"/>
          <w:b/>
          <w:bCs/>
          <w:sz w:val="24"/>
          <w:szCs w:val="24"/>
          <w:rtl/>
          <w:rPrChange w:id="571" w:author="Ofir Tal" w:date="2021-02-17T18:29:00Z">
            <w:rPr>
              <w:rFonts w:hint="eastAsia"/>
              <w:rtl/>
            </w:rPr>
          </w:rPrChange>
        </w:rPr>
        <w:t>ו</w:t>
      </w:r>
      <w:ins w:id="572" w:author="Ofir Tal" w:date="2021-02-17T18:28:00Z">
        <w:r w:rsidR="00A534BA" w:rsidRPr="00A534BA">
          <w:rPr>
            <w:rFonts w:ascii="Calibri" w:eastAsia="Calibri" w:hAnsi="Calibri" w:cs="David" w:hint="eastAsia"/>
            <w:b/>
            <w:bCs/>
            <w:sz w:val="24"/>
            <w:szCs w:val="24"/>
            <w:rtl/>
            <w:rPrChange w:id="573" w:author="Ofir Tal" w:date="2021-02-17T18:29:00Z">
              <w:rPr>
                <w:rFonts w:hint="eastAsia"/>
                <w:rtl/>
              </w:rPr>
            </w:rPrChange>
          </w:rPr>
          <w:t>היא</w:t>
        </w:r>
        <w:r w:rsidR="00A534BA" w:rsidRPr="00A534BA">
          <w:rPr>
            <w:rFonts w:ascii="Calibri" w:eastAsia="Calibri" w:hAnsi="Calibri" w:cs="David"/>
            <w:b/>
            <w:bCs/>
            <w:sz w:val="24"/>
            <w:szCs w:val="24"/>
            <w:rtl/>
            <w:rPrChange w:id="574" w:author="Ofir Tal" w:date="2021-02-17T18:29:00Z">
              <w:rPr>
                <w:rtl/>
              </w:rPr>
            </w:rPrChange>
          </w:rPr>
          <w:t xml:space="preserve"> </w:t>
        </w:r>
        <w:r w:rsidR="00A534BA" w:rsidRPr="00A534BA">
          <w:rPr>
            <w:rFonts w:ascii="Calibri" w:eastAsia="Calibri" w:hAnsi="Calibri" w:cs="David" w:hint="eastAsia"/>
            <w:b/>
            <w:bCs/>
            <w:sz w:val="24"/>
            <w:szCs w:val="24"/>
            <w:rtl/>
            <w:rPrChange w:id="575" w:author="Ofir Tal" w:date="2021-02-17T18:29:00Z">
              <w:rPr>
                <w:rFonts w:hint="eastAsia"/>
                <w:rtl/>
              </w:rPr>
            </w:rPrChange>
          </w:rPr>
          <w:t>ש</w:t>
        </w:r>
      </w:ins>
      <w:r w:rsidRPr="00A534BA">
        <w:rPr>
          <w:rFonts w:ascii="Calibri" w:eastAsia="Calibri" w:hAnsi="Calibri" w:cs="David" w:hint="eastAsia"/>
          <w:b/>
          <w:bCs/>
          <w:sz w:val="24"/>
          <w:szCs w:val="24"/>
          <w:rtl/>
          <w:rPrChange w:id="576" w:author="Ofir Tal" w:date="2021-02-17T18:29:00Z">
            <w:rPr>
              <w:rFonts w:hint="eastAsia"/>
              <w:rtl/>
            </w:rPr>
          </w:rPrChange>
        </w:rPr>
        <w:t>הנחתה</w:t>
      </w:r>
      <w:r w:rsidRPr="00A534BA">
        <w:rPr>
          <w:rFonts w:ascii="Calibri" w:eastAsia="Calibri" w:hAnsi="Calibri" w:cs="David"/>
          <w:b/>
          <w:bCs/>
          <w:sz w:val="24"/>
          <w:szCs w:val="24"/>
          <w:rtl/>
          <w:rPrChange w:id="577" w:author="Ofir Tal" w:date="2021-02-17T18:29:00Z">
            <w:rPr>
              <w:rtl/>
            </w:rPr>
          </w:rPrChange>
        </w:rPr>
        <w:t xml:space="preserve"> את </w:t>
      </w:r>
      <w:proofErr w:type="spellStart"/>
      <w:r w:rsidRPr="00A534BA">
        <w:rPr>
          <w:rFonts w:ascii="Calibri" w:eastAsia="Calibri" w:hAnsi="Calibri" w:cs="David" w:hint="eastAsia"/>
          <w:b/>
          <w:bCs/>
          <w:sz w:val="24"/>
          <w:szCs w:val="24"/>
          <w:rtl/>
          <w:rPrChange w:id="578" w:author="Ofir Tal" w:date="2021-02-17T18:29:00Z">
            <w:rPr>
              <w:rFonts w:hint="eastAsia"/>
              <w:rtl/>
            </w:rPr>
          </w:rPrChange>
        </w:rPr>
        <w:t>מינהל</w:t>
      </w:r>
      <w:proofErr w:type="spellEnd"/>
      <w:r w:rsidRPr="00A534BA">
        <w:rPr>
          <w:rFonts w:ascii="Calibri" w:eastAsia="Calibri" w:hAnsi="Calibri" w:cs="David"/>
          <w:b/>
          <w:bCs/>
          <w:sz w:val="24"/>
          <w:szCs w:val="24"/>
          <w:rtl/>
          <w:rPrChange w:id="579" w:author="Ofir Tal" w:date="2021-02-17T18:29:00Z">
            <w:rPr>
              <w:rtl/>
            </w:rPr>
          </w:rPrChange>
        </w:rPr>
        <w:t xml:space="preserve"> </w:t>
      </w:r>
      <w:proofErr w:type="spellStart"/>
      <w:r w:rsidRPr="00A534BA">
        <w:rPr>
          <w:rFonts w:ascii="Calibri" w:eastAsia="Calibri" w:hAnsi="Calibri" w:cs="David" w:hint="eastAsia"/>
          <w:b/>
          <w:bCs/>
          <w:sz w:val="24"/>
          <w:szCs w:val="24"/>
          <w:rtl/>
          <w:rPrChange w:id="580" w:author="Ofir Tal" w:date="2021-02-17T18:29:00Z">
            <w:rPr>
              <w:rFonts w:hint="eastAsia"/>
              <w:rtl/>
            </w:rPr>
          </w:rPrChange>
        </w:rPr>
        <w:t>הגימלאות</w:t>
      </w:r>
      <w:proofErr w:type="spellEnd"/>
      <w:r w:rsidRPr="00A534BA">
        <w:rPr>
          <w:rFonts w:ascii="Calibri" w:eastAsia="Calibri" w:hAnsi="Calibri" w:cs="David"/>
          <w:b/>
          <w:bCs/>
          <w:sz w:val="24"/>
          <w:szCs w:val="24"/>
          <w:rtl/>
          <w:rPrChange w:id="581" w:author="Ofir Tal" w:date="2021-02-17T18:29:00Z">
            <w:rPr>
              <w:rtl/>
            </w:rPr>
          </w:rPrChange>
        </w:rPr>
        <w:t xml:space="preserve"> כיצד לחשב את </w:t>
      </w:r>
      <w:proofErr w:type="spellStart"/>
      <w:r w:rsidRPr="00A534BA">
        <w:rPr>
          <w:rFonts w:ascii="Calibri" w:eastAsia="Calibri" w:hAnsi="Calibri" w:cs="David" w:hint="eastAsia"/>
          <w:b/>
          <w:bCs/>
          <w:sz w:val="24"/>
          <w:szCs w:val="24"/>
          <w:rtl/>
          <w:rPrChange w:id="582" w:author="Ofir Tal" w:date="2021-02-17T18:29:00Z">
            <w:rPr>
              <w:rFonts w:hint="eastAsia"/>
              <w:rtl/>
            </w:rPr>
          </w:rPrChange>
        </w:rPr>
        <w:t>גימלתו</w:t>
      </w:r>
      <w:proofErr w:type="spellEnd"/>
      <w:r w:rsidRPr="00A534BA">
        <w:rPr>
          <w:rFonts w:ascii="Calibri" w:eastAsia="Calibri" w:hAnsi="Calibri" w:cs="David"/>
          <w:b/>
          <w:bCs/>
          <w:sz w:val="24"/>
          <w:szCs w:val="24"/>
          <w:rtl/>
          <w:rPrChange w:id="583" w:author="Ofir Tal" w:date="2021-02-17T18:29:00Z">
            <w:rPr>
              <w:rtl/>
            </w:rPr>
          </w:rPrChange>
        </w:rPr>
        <w:t xml:space="preserve"> של המערער.</w:t>
      </w:r>
    </w:p>
    <w:p w:rsidR="00E24065" w:rsidRPr="00A534BA" w:rsidRDefault="00E24065">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Change w:id="584" w:author="Ofir Tal" w:date="2021-02-17T18:29:00Z">
            <w:rPr>
              <w:rtl/>
              <w:lang w:eastAsia="he-IL"/>
            </w:rPr>
          </w:rPrChange>
        </w:rPr>
        <w:pPrChange w:id="585" w:author="Ofir Tal" w:date="2021-02-17T18:29:00Z">
          <w:pPr>
            <w:tabs>
              <w:tab w:val="left" w:pos="1214"/>
            </w:tabs>
            <w:spacing w:after="200" w:line="360" w:lineRule="auto"/>
            <w:ind w:left="1214"/>
            <w:jc w:val="both"/>
          </w:pPr>
        </w:pPrChange>
      </w:pPr>
      <w:r w:rsidRPr="00A534BA">
        <w:rPr>
          <w:rFonts w:ascii="Times New Roman" w:eastAsia="Times New Roman" w:hAnsi="Times New Roman" w:cs="David" w:hint="eastAsia"/>
          <w:b/>
          <w:bCs/>
          <w:sz w:val="24"/>
          <w:szCs w:val="24"/>
          <w:rtl/>
          <w:lang w:eastAsia="he-IL"/>
          <w:rPrChange w:id="586" w:author="Ofir Tal" w:date="2021-02-17T18:29:00Z">
            <w:rPr>
              <w:rFonts w:hint="eastAsia"/>
              <w:rtl/>
              <w:lang w:eastAsia="he-IL"/>
            </w:rPr>
          </w:rPrChange>
        </w:rPr>
        <w:t>אישור</w:t>
      </w:r>
      <w:r w:rsidRPr="00A534BA">
        <w:rPr>
          <w:rFonts w:ascii="Times New Roman" w:eastAsia="Times New Roman" w:hAnsi="Times New Roman" w:cs="David"/>
          <w:b/>
          <w:bCs/>
          <w:sz w:val="24"/>
          <w:szCs w:val="24"/>
          <w:rtl/>
          <w:lang w:eastAsia="he-IL"/>
          <w:rPrChange w:id="587" w:author="Ofir Tal" w:date="2021-02-17T18:29:00Z">
            <w:rPr>
              <w:rtl/>
              <w:lang w:eastAsia="he-IL"/>
            </w:rPr>
          </w:rPrChange>
        </w:rPr>
        <w:t xml:space="preserve"> זה הוצג למערער </w:t>
      </w:r>
      <w:r w:rsidR="00FB08C1" w:rsidRPr="00A534BA">
        <w:rPr>
          <w:rFonts w:ascii="Times New Roman" w:eastAsia="Times New Roman" w:hAnsi="Times New Roman" w:cs="David" w:hint="eastAsia"/>
          <w:b/>
          <w:bCs/>
          <w:sz w:val="24"/>
          <w:szCs w:val="24"/>
          <w:rtl/>
          <w:lang w:eastAsia="he-IL"/>
          <w:rPrChange w:id="588" w:author="Ofir Tal" w:date="2021-02-17T18:29:00Z">
            <w:rPr>
              <w:rFonts w:hint="eastAsia"/>
              <w:rtl/>
              <w:lang w:eastAsia="he-IL"/>
            </w:rPr>
          </w:rPrChange>
        </w:rPr>
        <w:t>רק</w:t>
      </w:r>
      <w:r w:rsidR="00FB08C1" w:rsidRPr="00A534BA">
        <w:rPr>
          <w:rFonts w:ascii="Times New Roman" w:eastAsia="Times New Roman" w:hAnsi="Times New Roman" w:cs="David"/>
          <w:b/>
          <w:bCs/>
          <w:sz w:val="24"/>
          <w:szCs w:val="24"/>
          <w:rtl/>
          <w:lang w:eastAsia="he-IL"/>
          <w:rPrChange w:id="589" w:author="Ofir Tal" w:date="2021-02-17T18:29:00Z">
            <w:rPr>
              <w:rtl/>
              <w:lang w:eastAsia="he-IL"/>
            </w:rPr>
          </w:rPrChange>
        </w:rPr>
        <w:t xml:space="preserve"> </w:t>
      </w:r>
      <w:r w:rsidR="00FB08C1" w:rsidRPr="00A534BA">
        <w:rPr>
          <w:rFonts w:ascii="Times New Roman" w:eastAsia="Times New Roman" w:hAnsi="Times New Roman" w:cs="David" w:hint="eastAsia"/>
          <w:b/>
          <w:bCs/>
          <w:sz w:val="24"/>
          <w:szCs w:val="24"/>
          <w:rtl/>
          <w:lang w:eastAsia="he-IL"/>
          <w:rPrChange w:id="590" w:author="Ofir Tal" w:date="2021-02-17T18:29:00Z">
            <w:rPr>
              <w:rFonts w:hint="eastAsia"/>
              <w:rtl/>
              <w:lang w:eastAsia="he-IL"/>
            </w:rPr>
          </w:rPrChange>
        </w:rPr>
        <w:t>אחרי</w:t>
      </w:r>
      <w:r w:rsidR="00FB08C1" w:rsidRPr="00A534BA">
        <w:rPr>
          <w:rFonts w:ascii="Times New Roman" w:eastAsia="Times New Roman" w:hAnsi="Times New Roman" w:cs="David"/>
          <w:b/>
          <w:bCs/>
          <w:sz w:val="24"/>
          <w:szCs w:val="24"/>
          <w:rtl/>
          <w:lang w:eastAsia="he-IL"/>
          <w:rPrChange w:id="591" w:author="Ofir Tal" w:date="2021-02-17T18:29:00Z">
            <w:rPr>
              <w:rtl/>
              <w:lang w:eastAsia="he-IL"/>
            </w:rPr>
          </w:rPrChange>
        </w:rPr>
        <w:t xml:space="preserve"> </w:t>
      </w:r>
      <w:r w:rsidR="00FB08C1" w:rsidRPr="00A534BA">
        <w:rPr>
          <w:rFonts w:ascii="Times New Roman" w:eastAsia="Times New Roman" w:hAnsi="Times New Roman" w:cs="David" w:hint="eastAsia"/>
          <w:b/>
          <w:bCs/>
          <w:sz w:val="24"/>
          <w:szCs w:val="24"/>
          <w:rtl/>
          <w:lang w:eastAsia="he-IL"/>
          <w:rPrChange w:id="592" w:author="Ofir Tal" w:date="2021-02-17T18:29:00Z">
            <w:rPr>
              <w:rFonts w:hint="eastAsia"/>
              <w:rtl/>
              <w:lang w:eastAsia="he-IL"/>
            </w:rPr>
          </w:rPrChange>
        </w:rPr>
        <w:t>ש</w:t>
      </w:r>
      <w:r w:rsidRPr="00A534BA">
        <w:rPr>
          <w:rFonts w:ascii="Times New Roman" w:eastAsia="Times New Roman" w:hAnsi="Times New Roman" w:cs="David" w:hint="eastAsia"/>
          <w:b/>
          <w:bCs/>
          <w:sz w:val="24"/>
          <w:szCs w:val="24"/>
          <w:rtl/>
          <w:lang w:eastAsia="he-IL"/>
          <w:rPrChange w:id="593" w:author="Ofir Tal" w:date="2021-02-17T18:29:00Z">
            <w:rPr>
              <w:rFonts w:hint="eastAsia"/>
              <w:rtl/>
              <w:lang w:eastAsia="he-IL"/>
            </w:rPr>
          </w:rPrChange>
        </w:rPr>
        <w:t>פנה</w:t>
      </w:r>
      <w:r w:rsidRPr="00A534BA">
        <w:rPr>
          <w:rFonts w:ascii="Times New Roman" w:eastAsia="Times New Roman" w:hAnsi="Times New Roman" w:cs="David"/>
          <w:b/>
          <w:bCs/>
          <w:sz w:val="24"/>
          <w:szCs w:val="24"/>
          <w:rtl/>
          <w:lang w:eastAsia="he-IL"/>
          <w:rPrChange w:id="594" w:author="Ofir Tal" w:date="2021-02-17T18:29:00Z">
            <w:rPr>
              <w:rtl/>
              <w:lang w:eastAsia="he-IL"/>
            </w:rPr>
          </w:rPrChange>
        </w:rPr>
        <w:t xml:space="preserve"> </w:t>
      </w:r>
      <w:proofErr w:type="spellStart"/>
      <w:r w:rsidRPr="00A534BA">
        <w:rPr>
          <w:rFonts w:ascii="Times New Roman" w:eastAsia="Times New Roman" w:hAnsi="Times New Roman" w:cs="David" w:hint="eastAsia"/>
          <w:b/>
          <w:bCs/>
          <w:sz w:val="24"/>
          <w:szCs w:val="24"/>
          <w:rtl/>
          <w:lang w:eastAsia="he-IL"/>
          <w:rPrChange w:id="595" w:author="Ofir Tal" w:date="2021-02-17T18:29:00Z">
            <w:rPr>
              <w:rFonts w:hint="eastAsia"/>
              <w:rtl/>
              <w:lang w:eastAsia="he-IL"/>
            </w:rPr>
          </w:rPrChange>
        </w:rPr>
        <w:t>למינהל</w:t>
      </w:r>
      <w:proofErr w:type="spellEnd"/>
      <w:r w:rsidRPr="00A534BA">
        <w:rPr>
          <w:rFonts w:ascii="Times New Roman" w:eastAsia="Times New Roman" w:hAnsi="Times New Roman" w:cs="David"/>
          <w:b/>
          <w:bCs/>
          <w:sz w:val="24"/>
          <w:szCs w:val="24"/>
          <w:rtl/>
          <w:lang w:eastAsia="he-IL"/>
          <w:rPrChange w:id="596" w:author="Ofir Tal" w:date="2021-02-17T18:29:00Z">
            <w:rPr>
              <w:rtl/>
              <w:lang w:eastAsia="he-IL"/>
            </w:rPr>
          </w:rPrChange>
        </w:rPr>
        <w:t xml:space="preserve"> </w:t>
      </w:r>
      <w:proofErr w:type="spellStart"/>
      <w:r w:rsidRPr="00A534BA">
        <w:rPr>
          <w:rFonts w:ascii="Times New Roman" w:eastAsia="Times New Roman" w:hAnsi="Times New Roman" w:cs="David" w:hint="eastAsia"/>
          <w:b/>
          <w:bCs/>
          <w:sz w:val="24"/>
          <w:szCs w:val="24"/>
          <w:rtl/>
          <w:lang w:eastAsia="he-IL"/>
          <w:rPrChange w:id="597" w:author="Ofir Tal" w:date="2021-02-17T18:29:00Z">
            <w:rPr>
              <w:rFonts w:hint="eastAsia"/>
              <w:rtl/>
              <w:lang w:eastAsia="he-IL"/>
            </w:rPr>
          </w:rPrChange>
        </w:rPr>
        <w:t>הגימלאות</w:t>
      </w:r>
      <w:proofErr w:type="spellEnd"/>
      <w:r w:rsidRPr="00A534BA">
        <w:rPr>
          <w:rFonts w:ascii="Times New Roman" w:eastAsia="Times New Roman" w:hAnsi="Times New Roman" w:cs="David"/>
          <w:b/>
          <w:bCs/>
          <w:sz w:val="24"/>
          <w:szCs w:val="24"/>
          <w:rtl/>
          <w:lang w:eastAsia="he-IL"/>
          <w:rPrChange w:id="598" w:author="Ofir Tal" w:date="2021-02-17T18:29:00Z">
            <w:rPr>
              <w:rtl/>
              <w:lang w:eastAsia="he-IL"/>
            </w:rPr>
          </w:rPrChange>
        </w:rPr>
        <w:t xml:space="preserve">, </w:t>
      </w:r>
      <w:proofErr w:type="spellStart"/>
      <w:r w:rsidRPr="00A534BA">
        <w:rPr>
          <w:rFonts w:ascii="Times New Roman" w:eastAsia="Times New Roman" w:hAnsi="Times New Roman" w:cs="David" w:hint="eastAsia"/>
          <w:b/>
          <w:bCs/>
          <w:sz w:val="24"/>
          <w:szCs w:val="24"/>
          <w:rtl/>
          <w:lang w:eastAsia="he-IL"/>
          <w:rPrChange w:id="599" w:author="Ofir Tal" w:date="2021-02-17T18:29:00Z">
            <w:rPr>
              <w:rFonts w:hint="eastAsia"/>
              <w:rtl/>
              <w:lang w:eastAsia="he-IL"/>
            </w:rPr>
          </w:rPrChange>
        </w:rPr>
        <w:t>וממינהל</w:t>
      </w:r>
      <w:proofErr w:type="spellEnd"/>
      <w:r w:rsidRPr="00A534BA">
        <w:rPr>
          <w:rFonts w:ascii="Times New Roman" w:eastAsia="Times New Roman" w:hAnsi="Times New Roman" w:cs="David"/>
          <w:b/>
          <w:bCs/>
          <w:sz w:val="24"/>
          <w:szCs w:val="24"/>
          <w:rtl/>
          <w:lang w:eastAsia="he-IL"/>
          <w:rPrChange w:id="600" w:author="Ofir Tal" w:date="2021-02-17T18:29:00Z">
            <w:rPr>
              <w:rtl/>
              <w:lang w:eastAsia="he-IL"/>
            </w:rPr>
          </w:rPrChange>
        </w:rPr>
        <w:t xml:space="preserve"> </w:t>
      </w:r>
      <w:proofErr w:type="spellStart"/>
      <w:r w:rsidRPr="00A534BA">
        <w:rPr>
          <w:rFonts w:ascii="Times New Roman" w:eastAsia="Times New Roman" w:hAnsi="Times New Roman" w:cs="David" w:hint="eastAsia"/>
          <w:b/>
          <w:bCs/>
          <w:sz w:val="24"/>
          <w:szCs w:val="24"/>
          <w:rtl/>
          <w:lang w:eastAsia="he-IL"/>
          <w:rPrChange w:id="601" w:author="Ofir Tal" w:date="2021-02-17T18:29:00Z">
            <w:rPr>
              <w:rFonts w:hint="eastAsia"/>
              <w:rtl/>
              <w:lang w:eastAsia="he-IL"/>
            </w:rPr>
          </w:rPrChange>
        </w:rPr>
        <w:t>הגימלאות</w:t>
      </w:r>
      <w:proofErr w:type="spellEnd"/>
      <w:r w:rsidRPr="00A534BA">
        <w:rPr>
          <w:rFonts w:ascii="Times New Roman" w:eastAsia="Times New Roman" w:hAnsi="Times New Roman" w:cs="David"/>
          <w:b/>
          <w:bCs/>
          <w:sz w:val="24"/>
          <w:szCs w:val="24"/>
          <w:rtl/>
          <w:lang w:eastAsia="he-IL"/>
          <w:rPrChange w:id="602" w:author="Ofir Tal" w:date="2021-02-17T18:29:00Z">
            <w:rPr>
              <w:rtl/>
              <w:lang w:eastAsia="he-IL"/>
            </w:rPr>
          </w:rPrChange>
        </w:rPr>
        <w:t xml:space="preserve"> נאמר לו במפורש לפנות לנציבות שירות המדינה בעניין נוסחת החישוב, וכך עשה.</w:t>
      </w:r>
      <w:r w:rsidRPr="00A534BA">
        <w:rPr>
          <w:rFonts w:ascii="Times New Roman" w:eastAsia="Times New Roman" w:hAnsi="Times New Roman" w:cs="David"/>
          <w:sz w:val="24"/>
          <w:szCs w:val="24"/>
          <w:rtl/>
          <w:lang w:eastAsia="he-IL"/>
          <w:rPrChange w:id="603" w:author="Ofir Tal" w:date="2021-02-17T18:29:00Z">
            <w:rPr>
              <w:rtl/>
              <w:lang w:eastAsia="he-IL"/>
            </w:rPr>
          </w:rPrChange>
        </w:rPr>
        <w:t xml:space="preserve"> </w:t>
      </w:r>
    </w:p>
    <w:p w:rsidR="00E24065" w:rsidRPr="00E24065" w:rsidDel="00A534BA" w:rsidRDefault="00E24065" w:rsidP="00E24065">
      <w:pPr>
        <w:tabs>
          <w:tab w:val="left" w:pos="1214"/>
        </w:tabs>
        <w:spacing w:after="200" w:line="360" w:lineRule="auto"/>
        <w:ind w:left="1214"/>
        <w:jc w:val="both"/>
        <w:rPr>
          <w:del w:id="604" w:author="Ofir Tal" w:date="2021-02-17T18:28:00Z"/>
          <w:rFonts w:ascii="Times New Roman" w:eastAsia="Times New Roman" w:hAnsi="Times New Roman" w:cs="David"/>
          <w:sz w:val="24"/>
          <w:szCs w:val="24"/>
          <w:lang w:eastAsia="he-IL"/>
        </w:rPr>
      </w:pPr>
      <w:del w:id="605" w:author="Ofir Tal" w:date="2021-02-17T18:28:00Z">
        <w:r w:rsidRPr="00E24065" w:rsidDel="00A534BA">
          <w:rPr>
            <w:rFonts w:ascii="Times New Roman" w:eastAsia="Times New Roman" w:hAnsi="Times New Roman" w:cs="David" w:hint="cs"/>
            <w:sz w:val="24"/>
            <w:szCs w:val="24"/>
            <w:rtl/>
            <w:lang w:eastAsia="he-IL"/>
          </w:rPr>
          <w:delText>(יושם לב שבפיסקא 2 ולאורך כל השלמת הטיעון המשיבה עצמה מתיחסת למסמך ההנחיות של מר אהרונוב כ"אישור נש"מ" לגימלה)</w:delText>
        </w:r>
      </w:del>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כידוע, המשך הדיונים נעשה גם הוא מול נציבות שירות המדינה, כמי שקבעה את נוסחת החישוב,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ins w:id="606" w:author="Ofir Tal" w:date="2021-02-17T18:31:00Z"/>
          <w:rFonts w:ascii="Times New Roman" w:eastAsia="Times New Roman" w:hAnsi="Times New Roman" w:cs="David"/>
          <w:sz w:val="24"/>
          <w:szCs w:val="24"/>
          <w:lang w:eastAsia="he-IL"/>
        </w:rPr>
      </w:pPr>
      <w:ins w:id="607" w:author="Ofir Tal" w:date="2021-02-17T18:31:00Z">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ins>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הכסטר</w:t>
      </w:r>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בדיון </w:t>
      </w:r>
      <w:r w:rsidRPr="00E24065">
        <w:rPr>
          <w:rFonts w:ascii="Times New Roman" w:eastAsia="Times New Roman" w:hAnsi="Times New Roman" w:cs="David" w:hint="cs"/>
          <w:b/>
          <w:bCs/>
          <w:sz w:val="24"/>
          <w:szCs w:val="24"/>
          <w:rtl/>
          <w:lang w:eastAsia="he-IL"/>
        </w:rPr>
        <w:t xml:space="preserve">לא היה נוכח נציג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הדיון התקיים  מול נציג הנציבות מר ציון לוי, בנוכחות נציגת משרד האוצר ונציגת החשב הכללי (שלא התערבו בדיון). לשיטת המשיבות אם כן </w:t>
      </w:r>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נוכח בה.</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A534BA">
        <w:rPr>
          <w:rFonts w:ascii="Times New Roman" w:eastAsia="Times New Roman" w:hAnsi="Times New Roman" w:cs="David" w:hint="eastAsia"/>
          <w:i/>
          <w:iCs/>
          <w:sz w:val="24"/>
          <w:szCs w:val="24"/>
          <w:rtl/>
          <w:lang w:eastAsia="he-IL"/>
          <w:rPrChange w:id="608" w:author="Ofir Tal" w:date="2021-02-17T18:31:00Z">
            <w:rPr>
              <w:rFonts w:ascii="Times New Roman" w:eastAsia="Times New Roman" w:hAnsi="Times New Roman" w:cs="David" w:hint="eastAsia"/>
              <w:i/>
              <w:iCs/>
              <w:sz w:val="24"/>
              <w:szCs w:val="24"/>
              <w:highlight w:val="yellow"/>
              <w:rtl/>
              <w:lang w:eastAsia="he-IL"/>
            </w:rPr>
          </w:rPrChange>
        </w:rPr>
        <w:t>כנספח</w:t>
      </w:r>
      <w:r w:rsidRPr="00A534BA">
        <w:rPr>
          <w:rFonts w:ascii="Times New Roman" w:eastAsia="Times New Roman" w:hAnsi="Times New Roman" w:cs="David"/>
          <w:i/>
          <w:iCs/>
          <w:sz w:val="24"/>
          <w:szCs w:val="24"/>
          <w:rtl/>
          <w:lang w:eastAsia="he-IL"/>
          <w:rPrChange w:id="609" w:author="Ofir Tal" w:date="2021-02-17T18:31:00Z">
            <w:rPr>
              <w:rFonts w:ascii="Times New Roman" w:eastAsia="Times New Roman" w:hAnsi="Times New Roman" w:cs="David"/>
              <w:i/>
              <w:iCs/>
              <w:sz w:val="24"/>
              <w:szCs w:val="24"/>
              <w:highlight w:val="yellow"/>
              <w:rtl/>
              <w:lang w:eastAsia="he-IL"/>
            </w:rPr>
          </w:rPrChange>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Default="0018391A">
      <w:pPr>
        <w:numPr>
          <w:ilvl w:val="1"/>
          <w:numId w:val="1"/>
        </w:numPr>
        <w:tabs>
          <w:tab w:val="left" w:pos="1214"/>
        </w:tabs>
        <w:spacing w:after="200" w:line="360" w:lineRule="auto"/>
        <w:ind w:left="1214" w:hanging="612"/>
        <w:jc w:val="both"/>
        <w:rPr>
          <w:ins w:id="610" w:author="Ofir Tal" w:date="2021-02-17T18:33:00Z"/>
          <w:rFonts w:ascii="Times New Roman" w:eastAsia="Times New Roman" w:hAnsi="Times New Roman" w:cs="David"/>
          <w:sz w:val="24"/>
          <w:szCs w:val="24"/>
          <w:lang w:eastAsia="he-IL"/>
        </w:rPr>
        <w:pPrChange w:id="611" w:author="Ofir Tal" w:date="2021-02-17T18:32:00Z">
          <w:pPr>
            <w:numPr>
              <w:ilvl w:val="1"/>
              <w:numId w:val="1"/>
            </w:numPr>
            <w:tabs>
              <w:tab w:val="num" w:pos="792"/>
              <w:tab w:val="left" w:pos="1214"/>
            </w:tabs>
            <w:spacing w:after="200" w:line="360" w:lineRule="auto"/>
            <w:ind w:left="1214" w:hanging="612"/>
            <w:jc w:val="both"/>
          </w:pPr>
        </w:pPrChange>
      </w:pPr>
      <w:ins w:id="612" w:author="Ofir Tal" w:date="2021-02-17T18:33:00Z">
        <w:r>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w:t>
        </w:r>
      </w:ins>
      <w:ins w:id="613" w:author="Ofir Tal" w:date="2021-02-17T18:34:00Z">
        <w:r>
          <w:rPr>
            <w:rFonts w:ascii="Times New Roman" w:eastAsia="Times New Roman" w:hAnsi="Times New Roman" w:cs="David" w:hint="cs"/>
            <w:sz w:val="24"/>
            <w:szCs w:val="24"/>
            <w:rtl/>
            <w:lang w:eastAsia="he-IL"/>
          </w:rPr>
          <w:t xml:space="preserve">כי הוא מתכוון "לשקול בחיוב" את שינוי הפנסיה, ללא נוכחות </w:t>
        </w:r>
        <w:proofErr w:type="spellStart"/>
        <w:r>
          <w:rPr>
            <w:rFonts w:ascii="Times New Roman" w:eastAsia="Times New Roman" w:hAnsi="Times New Roman" w:cs="David" w:hint="cs"/>
            <w:sz w:val="24"/>
            <w:szCs w:val="24"/>
            <w:rtl/>
            <w:lang w:eastAsia="he-IL"/>
          </w:rPr>
          <w:t>מינהל</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או כל רמיזה שהיא כי הוא נדרש את אישור </w:t>
        </w:r>
        <w:proofErr w:type="spellStart"/>
        <w:r>
          <w:rPr>
            <w:rFonts w:ascii="Times New Roman" w:eastAsia="Times New Roman" w:hAnsi="Times New Roman" w:cs="David" w:hint="cs"/>
            <w:sz w:val="24"/>
            <w:szCs w:val="24"/>
            <w:rtl/>
            <w:lang w:eastAsia="he-IL"/>
          </w:rPr>
          <w:t>מינהל</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להחלטתו</w:t>
        </w:r>
      </w:ins>
      <w:ins w:id="614" w:author="Ofir Tal" w:date="2021-02-17T18:35:00Z">
        <w:r>
          <w:rPr>
            <w:rFonts w:ascii="Times New Roman" w:eastAsia="Times New Roman" w:hAnsi="Times New Roman" w:cs="David" w:hint="cs"/>
            <w:sz w:val="24"/>
            <w:szCs w:val="24"/>
            <w:rtl/>
            <w:lang w:eastAsia="he-IL"/>
          </w:rPr>
          <w:t>, אשר ממילא לא טרח לשלוח נציג לדיון האמור</w:t>
        </w:r>
      </w:ins>
      <w:ins w:id="615" w:author="Ofir Tal" w:date="2021-02-17T18:34:00Z">
        <w:r>
          <w:rPr>
            <w:rFonts w:ascii="Times New Roman" w:eastAsia="Times New Roman" w:hAnsi="Times New Roman" w:cs="David" w:hint="cs"/>
            <w:sz w:val="24"/>
            <w:szCs w:val="24"/>
            <w:rtl/>
            <w:lang w:eastAsia="he-IL"/>
          </w:rPr>
          <w:t>.</w:t>
        </w:r>
      </w:ins>
    </w:p>
    <w:p w:rsidR="00E24065" w:rsidRPr="0018391A" w:rsidRDefault="00E24065">
      <w:pPr>
        <w:numPr>
          <w:ilvl w:val="1"/>
          <w:numId w:val="1"/>
        </w:numPr>
        <w:tabs>
          <w:tab w:val="left" w:pos="1214"/>
        </w:tabs>
        <w:spacing w:after="200" w:line="360" w:lineRule="auto"/>
        <w:ind w:left="1214" w:hanging="612"/>
        <w:jc w:val="both"/>
        <w:rPr>
          <w:ins w:id="616" w:author="Ofir Tal" w:date="2021-02-17T18:35:00Z"/>
          <w:rFonts w:ascii="Times New Roman" w:eastAsia="Times New Roman" w:hAnsi="Times New Roman" w:cs="David"/>
          <w:sz w:val="24"/>
          <w:szCs w:val="24"/>
          <w:rtl/>
          <w:lang w:eastAsia="he-IL"/>
          <w:rPrChange w:id="617" w:author="Ofir Tal" w:date="2021-02-17T18:35:00Z">
            <w:rPr>
              <w:ins w:id="618" w:author="Ofir Tal" w:date="2021-02-17T18:35:00Z"/>
              <w:rFonts w:ascii="Times New Roman" w:eastAsia="Times New Roman" w:hAnsi="Times New Roman" w:cs="David"/>
              <w:b/>
              <w:bCs/>
              <w:sz w:val="24"/>
              <w:szCs w:val="24"/>
              <w:rtl/>
              <w:lang w:eastAsia="he-IL"/>
            </w:rPr>
          </w:rPrChange>
        </w:rPr>
        <w:pPrChange w:id="619" w:author="Ofir Tal" w:date="2021-02-17T18:32:00Z">
          <w:pPr>
            <w:numPr>
              <w:ilvl w:val="1"/>
              <w:numId w:val="1"/>
            </w:numPr>
            <w:tabs>
              <w:tab w:val="num" w:pos="792"/>
              <w:tab w:val="left" w:pos="1214"/>
            </w:tabs>
            <w:spacing w:after="200" w:line="360" w:lineRule="auto"/>
            <w:ind w:left="1214" w:hanging="612"/>
            <w:jc w:val="both"/>
          </w:pPr>
        </w:pPrChange>
      </w:pPr>
      <w:r w:rsidRPr="00E24065">
        <w:rPr>
          <w:rFonts w:ascii="Times New Roman" w:eastAsia="Times New Roman" w:hAnsi="Times New Roman" w:cs="David" w:hint="cs"/>
          <w:sz w:val="24"/>
          <w:szCs w:val="24"/>
          <w:rtl/>
          <w:lang w:eastAsia="he-IL"/>
        </w:rPr>
        <w:t xml:space="preserve">יתרה מכך, בסיכום הדיון קובע מר לוי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i/>
          <w:iCs/>
          <w:sz w:val="24"/>
          <w:szCs w:val="24"/>
          <w:rtl/>
          <w:lang w:eastAsia="he-IL"/>
        </w:rPr>
        <w:t>ההחלטה היא לא שלי בלבד</w:t>
      </w:r>
      <w:ins w:id="620" w:author="Ofir Tal" w:date="2021-02-17T18:31:00Z">
        <w:r w:rsidR="00A534BA">
          <w:rPr>
            <w:rFonts w:ascii="Times New Roman" w:eastAsia="Times New Roman" w:hAnsi="Times New Roman" w:cs="David" w:hint="cs"/>
            <w:b/>
            <w:bCs/>
            <w:i/>
            <w:iCs/>
            <w:sz w:val="24"/>
            <w:szCs w:val="24"/>
            <w:rtl/>
            <w:lang w:eastAsia="he-IL"/>
          </w:rPr>
          <w:t>"</w:t>
        </w:r>
      </w:ins>
      <w:del w:id="621" w:author="Ofir Tal" w:date="2021-02-17T18:32:00Z">
        <w:r w:rsidRPr="00E24065" w:rsidDel="00A534BA">
          <w:rPr>
            <w:rFonts w:ascii="Times New Roman" w:eastAsia="Times New Roman" w:hAnsi="Times New Roman" w:cs="David" w:hint="cs"/>
            <w:sz w:val="24"/>
            <w:szCs w:val="24"/>
            <w:rtl/>
            <w:lang w:eastAsia="he-IL"/>
          </w:rPr>
          <w:delText xml:space="preserve"> </w:delText>
        </w:r>
      </w:del>
      <w:r w:rsidRPr="00E24065">
        <w:rPr>
          <w:rFonts w:ascii="Times New Roman" w:eastAsia="Times New Roman" w:hAnsi="Times New Roman" w:cs="David" w:hint="cs"/>
          <w:sz w:val="24"/>
          <w:szCs w:val="24"/>
          <w:rtl/>
          <w:lang w:eastAsia="he-IL"/>
        </w:rPr>
        <w:t xml:space="preserve">. </w:t>
      </w:r>
      <w:del w:id="622" w:author="Ofir Tal" w:date="2021-02-17T18:32:00Z">
        <w:r w:rsidRPr="00E24065" w:rsidDel="00A534BA">
          <w:rPr>
            <w:rFonts w:ascii="Times New Roman" w:eastAsia="Times New Roman" w:hAnsi="Times New Roman" w:cs="David" w:hint="cs"/>
            <w:sz w:val="24"/>
            <w:szCs w:val="24"/>
            <w:rtl/>
            <w:lang w:eastAsia="he-IL"/>
          </w:rPr>
          <w:delText xml:space="preserve">ובמשתמע </w:delText>
        </w:r>
        <w:r w:rsidRPr="00E24065" w:rsidDel="00A534BA">
          <w:rPr>
            <w:rFonts w:ascii="Times New Roman" w:eastAsia="Times New Roman" w:hAnsi="Times New Roman" w:cs="David"/>
            <w:sz w:val="24"/>
            <w:szCs w:val="24"/>
            <w:rtl/>
            <w:lang w:eastAsia="he-IL"/>
          </w:rPr>
          <w:delText>–</w:delText>
        </w:r>
        <w:r w:rsidRPr="00E24065" w:rsidDel="00A534BA">
          <w:rPr>
            <w:rFonts w:ascii="Times New Roman" w:eastAsia="Times New Roman" w:hAnsi="Times New Roman" w:cs="David" w:hint="cs"/>
            <w:sz w:val="24"/>
            <w:szCs w:val="24"/>
            <w:rtl/>
            <w:lang w:eastAsia="he-IL"/>
          </w:rPr>
          <w:delText xml:space="preserve"> </w:delText>
        </w:r>
        <w:r w:rsidRPr="00E24065" w:rsidDel="00A534BA">
          <w:rPr>
            <w:rFonts w:ascii="Times New Roman" w:eastAsia="Times New Roman" w:hAnsi="Times New Roman" w:cs="David" w:hint="cs"/>
            <w:b/>
            <w:bCs/>
            <w:sz w:val="24"/>
            <w:szCs w:val="24"/>
            <w:rtl/>
            <w:lang w:eastAsia="he-IL"/>
          </w:rPr>
          <w:delText>ההחלטה היא גם של מר ציון לוי, מנהל אגף בכיר לפרישה וגימלאות בנציבות</w:delText>
        </w:r>
      </w:del>
      <w:ins w:id="623" w:author="Ofir Tal" w:date="2021-02-17T18:32:00Z">
        <w:r w:rsidR="00A534BA">
          <w:rPr>
            <w:rFonts w:ascii="Times New Roman" w:eastAsia="Times New Roman" w:hAnsi="Times New Roman" w:cs="David" w:hint="cs"/>
            <w:sz w:val="24"/>
            <w:szCs w:val="24"/>
            <w:rtl/>
            <w:lang w:eastAsia="he-IL"/>
          </w:rPr>
          <w:t xml:space="preserve">בדיון עצמו נאמר כי עליו לקבל את אישור המחלקה המשפטית של הנציבות </w:t>
        </w:r>
      </w:ins>
      <w:ins w:id="624" w:author="Ofir Tal" w:date="2021-02-17T18:33:00Z">
        <w:r w:rsidR="00A534BA">
          <w:rPr>
            <w:rFonts w:ascii="Times New Roman" w:eastAsia="Times New Roman" w:hAnsi="Times New Roman" w:cs="David" w:hint="cs"/>
            <w:sz w:val="24"/>
            <w:szCs w:val="24"/>
            <w:rtl/>
            <w:lang w:eastAsia="he-IL"/>
          </w:rPr>
          <w:t>(וכך הוא גם כתב בהודע</w:t>
        </w:r>
        <w:r w:rsidR="0018391A">
          <w:rPr>
            <w:rFonts w:ascii="Times New Roman" w:eastAsia="Times New Roman" w:hAnsi="Times New Roman" w:cs="David" w:hint="cs"/>
            <w:sz w:val="24"/>
            <w:szCs w:val="24"/>
            <w:rtl/>
            <w:lang w:eastAsia="he-IL"/>
          </w:rPr>
          <w:t xml:space="preserve">ת דואר אלקטרוני מיום 4.12.2016), כך שהכוונה </w:t>
        </w:r>
        <w:proofErr w:type="spellStart"/>
        <w:r w:rsidR="0018391A">
          <w:rPr>
            <w:rFonts w:ascii="Times New Roman" w:eastAsia="Times New Roman" w:hAnsi="Times New Roman" w:cs="David" w:hint="cs"/>
            <w:sz w:val="24"/>
            <w:szCs w:val="24"/>
            <w:rtl/>
            <w:lang w:eastAsia="he-IL"/>
          </w:rPr>
          <w:t>היתה</w:t>
        </w:r>
        <w:proofErr w:type="spellEnd"/>
        <w:r w:rsidR="0018391A">
          <w:rPr>
            <w:rFonts w:ascii="Times New Roman" w:eastAsia="Times New Roman" w:hAnsi="Times New Roman" w:cs="David" w:hint="cs"/>
            <w:sz w:val="24"/>
            <w:szCs w:val="24"/>
            <w:rtl/>
            <w:lang w:eastAsia="he-IL"/>
          </w:rPr>
          <w:t xml:space="preserve"> כי </w:t>
        </w:r>
        <w:r w:rsidR="0018391A">
          <w:rPr>
            <w:rFonts w:ascii="Times New Roman" w:eastAsia="Times New Roman" w:hAnsi="Times New Roman" w:cs="David" w:hint="cs"/>
            <w:b/>
            <w:bCs/>
            <w:sz w:val="24"/>
            <w:szCs w:val="24"/>
            <w:rtl/>
            <w:lang w:eastAsia="he-IL"/>
          </w:rPr>
          <w:t>ההחלטה של נציבות שירות המדינה בלבד.</w:t>
        </w:r>
      </w:ins>
    </w:p>
    <w:p w:rsidR="0018391A" w:rsidRPr="0018391A" w:rsidDel="0018391A" w:rsidRDefault="0018391A">
      <w:pPr>
        <w:tabs>
          <w:tab w:val="left" w:pos="1214"/>
        </w:tabs>
        <w:spacing w:after="200" w:line="360" w:lineRule="auto"/>
        <w:ind w:left="1214"/>
        <w:jc w:val="both"/>
        <w:rPr>
          <w:del w:id="625" w:author="Ofir Tal" w:date="2021-02-17T18:35:00Z"/>
          <w:rFonts w:ascii="Times New Roman" w:eastAsia="Times New Roman" w:hAnsi="Times New Roman" w:cs="David"/>
          <w:sz w:val="24"/>
          <w:szCs w:val="24"/>
          <w:lang w:eastAsia="he-IL"/>
        </w:rPr>
        <w:pPrChange w:id="626" w:author="Ofir Tal" w:date="2021-02-17T18:35:00Z">
          <w:pPr>
            <w:numPr>
              <w:ilvl w:val="1"/>
              <w:numId w:val="1"/>
            </w:numPr>
            <w:tabs>
              <w:tab w:val="num" w:pos="792"/>
              <w:tab w:val="left" w:pos="1214"/>
            </w:tabs>
            <w:spacing w:after="200" w:line="360" w:lineRule="auto"/>
            <w:ind w:left="1214" w:hanging="612"/>
            <w:jc w:val="both"/>
          </w:pPr>
        </w:pPrChange>
      </w:pPr>
    </w:p>
    <w:p w:rsidR="00E24065" w:rsidRPr="00E24065" w:rsidDel="0018391A" w:rsidRDefault="00E24065" w:rsidP="00FB08C1">
      <w:pPr>
        <w:tabs>
          <w:tab w:val="left" w:pos="1214"/>
        </w:tabs>
        <w:spacing w:after="200" w:line="360" w:lineRule="auto"/>
        <w:ind w:left="1214"/>
        <w:jc w:val="both"/>
        <w:rPr>
          <w:del w:id="627" w:author="Ofir Tal" w:date="2021-02-17T18:35:00Z"/>
          <w:rFonts w:ascii="Times New Roman" w:eastAsia="Times New Roman" w:hAnsi="Times New Roman" w:cs="David"/>
          <w:sz w:val="24"/>
          <w:szCs w:val="24"/>
          <w:lang w:eastAsia="he-IL"/>
        </w:rPr>
      </w:pPr>
      <w:del w:id="628" w:author="Ofir Tal" w:date="2021-02-17T18:35:00Z">
        <w:r w:rsidRPr="00E24065" w:rsidDel="0018391A">
          <w:rPr>
            <w:rFonts w:ascii="Times New Roman" w:eastAsia="Times New Roman" w:hAnsi="Times New Roman" w:cs="David" w:hint="cs"/>
            <w:sz w:val="24"/>
            <w:szCs w:val="24"/>
            <w:highlight w:val="cyan"/>
            <w:rtl/>
            <w:lang w:eastAsia="he-IL"/>
          </w:rPr>
          <w:delText>ההפניה</w:delText>
        </w:r>
        <w:r w:rsidR="00FB08C1" w:rsidDel="0018391A">
          <w:rPr>
            <w:rFonts w:ascii="Times New Roman" w:eastAsia="Times New Roman" w:hAnsi="Times New Roman" w:cs="David" w:hint="cs"/>
            <w:sz w:val="24"/>
            <w:szCs w:val="24"/>
            <w:highlight w:val="cyan"/>
            <w:rtl/>
            <w:lang w:eastAsia="he-IL"/>
          </w:rPr>
          <w:delText xml:space="preserve"> </w:delText>
        </w:r>
        <w:r w:rsidRPr="00E24065" w:rsidDel="0018391A">
          <w:rPr>
            <w:rFonts w:ascii="Times New Roman" w:eastAsia="Times New Roman" w:hAnsi="Times New Roman" w:cs="David" w:hint="cs"/>
            <w:sz w:val="24"/>
            <w:szCs w:val="24"/>
            <w:highlight w:val="cyan"/>
            <w:rtl/>
            <w:lang w:eastAsia="he-IL"/>
          </w:rPr>
          <w:delText xml:space="preserve">הנ"ל מצוינת ומבריקה אך כדאי לחזקה ולנסחה כך שתכלול גם את הנקודות הבאות המחזקות עוד יותר את הטיעונים </w:delText>
        </w:r>
        <w:r w:rsidRPr="00E24065" w:rsidDel="0018391A">
          <w:rPr>
            <w:rFonts w:ascii="Times New Roman" w:eastAsia="Times New Roman" w:hAnsi="Times New Roman" w:cs="David" w:hint="cs"/>
            <w:sz w:val="24"/>
            <w:szCs w:val="24"/>
            <w:rtl/>
            <w:lang w:eastAsia="he-IL"/>
          </w:rPr>
          <w:delText>לעיל</w:delText>
        </w:r>
        <w:r w:rsidR="00FB08C1" w:rsidDel="0018391A">
          <w:rPr>
            <w:rFonts w:ascii="Times New Roman" w:eastAsia="Times New Roman" w:hAnsi="Times New Roman" w:cs="David" w:hint="cs"/>
            <w:sz w:val="24"/>
            <w:szCs w:val="24"/>
            <w:rtl/>
            <w:lang w:eastAsia="he-IL"/>
          </w:rPr>
          <w:delText xml:space="preserve"> (לא ניסחתי)</w:delText>
        </w:r>
        <w:r w:rsidRPr="00E24065" w:rsidDel="0018391A">
          <w:rPr>
            <w:rFonts w:ascii="Times New Roman" w:eastAsia="Times New Roman" w:hAnsi="Times New Roman" w:cs="David" w:hint="cs"/>
            <w:sz w:val="24"/>
            <w:szCs w:val="24"/>
            <w:rtl/>
            <w:lang w:eastAsia="he-IL"/>
          </w:rPr>
          <w:delText>:</w:delText>
        </w:r>
      </w:del>
    </w:p>
    <w:p w:rsidR="00E24065" w:rsidRPr="00E24065" w:rsidDel="0018391A" w:rsidRDefault="00E24065" w:rsidP="00E24065">
      <w:pPr>
        <w:tabs>
          <w:tab w:val="left" w:pos="1540"/>
        </w:tabs>
        <w:spacing w:after="200" w:line="360" w:lineRule="auto"/>
        <w:ind w:left="1823"/>
        <w:jc w:val="both"/>
        <w:rPr>
          <w:del w:id="629" w:author="Ofir Tal" w:date="2021-02-17T18:35:00Z"/>
          <w:rFonts w:ascii="Times New Roman" w:eastAsia="Times New Roman" w:hAnsi="Times New Roman" w:cs="David"/>
          <w:sz w:val="24"/>
          <w:szCs w:val="24"/>
          <w:highlight w:val="cyan"/>
          <w:rtl/>
          <w:lang w:eastAsia="he-IL"/>
        </w:rPr>
      </w:pPr>
      <w:del w:id="630" w:author="Ofir Tal" w:date="2021-02-17T18:35:00Z">
        <w:r w:rsidRPr="00E24065" w:rsidDel="0018391A">
          <w:rPr>
            <w:rFonts w:ascii="Times New Roman" w:eastAsia="Times New Roman" w:hAnsi="Times New Roman" w:cs="David" w:hint="cs"/>
            <w:sz w:val="24"/>
            <w:szCs w:val="24"/>
            <w:highlight w:val="cyan"/>
            <w:rtl/>
            <w:lang w:eastAsia="he-IL"/>
          </w:rPr>
          <w:delText xml:space="preserve">ציון לוי מבטיח בסיכום הדיון (בנובמבר 2016! כמעט 4 שנים אחרי תום ה-60 יום....) לא רק לתקן את הדרגה (ל-46+) אלא גם "לשקול בחיוב" את שינוי חישוב הפנסיה וזאת, כפי שכתבת, ללא נוכחות או הסכמת הממונה על הגימלאות (מחזק את הטענה לעיל שהנש"ם ולא ממונה הגימלאות קובע).  </w:delText>
        </w:r>
      </w:del>
    </w:p>
    <w:p w:rsidR="00E24065" w:rsidRPr="00E24065" w:rsidDel="0018391A" w:rsidRDefault="00E24065" w:rsidP="00164CB8">
      <w:pPr>
        <w:tabs>
          <w:tab w:val="left" w:pos="1540"/>
        </w:tabs>
        <w:spacing w:after="200" w:line="360" w:lineRule="auto"/>
        <w:ind w:left="1823"/>
        <w:jc w:val="both"/>
        <w:rPr>
          <w:del w:id="631" w:author="Ofir Tal" w:date="2021-02-17T18:35:00Z"/>
          <w:rFonts w:ascii="Times New Roman" w:eastAsia="Times New Roman" w:hAnsi="Times New Roman" w:cs="David"/>
          <w:sz w:val="24"/>
          <w:szCs w:val="24"/>
          <w:highlight w:val="cyan"/>
          <w:rtl/>
          <w:lang w:eastAsia="he-IL"/>
        </w:rPr>
      </w:pPr>
      <w:del w:id="632" w:author="Ofir Tal" w:date="2021-02-17T18:35:00Z">
        <w:r w:rsidRPr="00E24065" w:rsidDel="0018391A">
          <w:rPr>
            <w:rFonts w:ascii="Times New Roman" w:eastAsia="Times New Roman" w:hAnsi="Times New Roman" w:cs="David" w:hint="cs"/>
            <w:sz w:val="24"/>
            <w:szCs w:val="24"/>
            <w:highlight w:val="cyan"/>
            <w:rtl/>
            <w:lang w:eastAsia="he-IL"/>
          </w:rPr>
          <w:delText xml:space="preserve"> לגבי המלים "</w:delText>
        </w:r>
        <w:r w:rsidRPr="00E24065" w:rsidDel="0018391A">
          <w:rPr>
            <w:rFonts w:ascii="Times New Roman" w:eastAsia="Times New Roman" w:hAnsi="Times New Roman" w:cs="David" w:hint="cs"/>
            <w:b/>
            <w:bCs/>
            <w:sz w:val="24"/>
            <w:szCs w:val="24"/>
            <w:highlight w:val="cyan"/>
            <w:rtl/>
            <w:lang w:eastAsia="he-IL"/>
          </w:rPr>
          <w:delText>ההחלטה היא לא שלי בלבד</w:delText>
        </w:r>
        <w:r w:rsidRPr="00E24065" w:rsidDel="0018391A">
          <w:rPr>
            <w:rFonts w:ascii="Times New Roman" w:eastAsia="Times New Roman" w:hAnsi="Times New Roman" w:cs="David" w:hint="cs"/>
            <w:sz w:val="24"/>
            <w:szCs w:val="24"/>
            <w:highlight w:val="cyan"/>
            <w:rtl/>
            <w:lang w:eastAsia="he-IL"/>
          </w:rPr>
          <w:delText xml:space="preserve">": </w:delText>
        </w:r>
        <w:r w:rsidR="00FB08C1" w:rsidRPr="00E24065" w:rsidDel="0018391A">
          <w:rPr>
            <w:rFonts w:ascii="Times New Roman" w:eastAsia="Times New Roman" w:hAnsi="Times New Roman" w:cs="David" w:hint="cs"/>
            <w:sz w:val="24"/>
            <w:szCs w:val="24"/>
            <w:highlight w:val="cyan"/>
            <w:rtl/>
            <w:lang w:eastAsia="he-IL"/>
          </w:rPr>
          <w:delText xml:space="preserve">זכור לי שהוא אמר שהוא צריך לקבל את אישור הלישכה המשפטית של הנציבות (בתרשומת נאמר בקיצור: אני לא מחליט  לבד). </w:delText>
        </w:r>
        <w:r w:rsidR="00164CB8" w:rsidDel="0018391A">
          <w:rPr>
            <w:rFonts w:ascii="Times New Roman" w:eastAsia="Times New Roman" w:hAnsi="Times New Roman" w:cs="David" w:hint="cs"/>
            <w:sz w:val="24"/>
            <w:szCs w:val="24"/>
            <w:highlight w:val="cyan"/>
            <w:rtl/>
            <w:lang w:eastAsia="he-IL"/>
          </w:rPr>
          <w:delText xml:space="preserve">למעשה </w:delText>
        </w:r>
        <w:r w:rsidRPr="00E24065" w:rsidDel="0018391A">
          <w:rPr>
            <w:rFonts w:ascii="Times New Roman" w:eastAsia="Times New Roman" w:hAnsi="Times New Roman" w:cs="David" w:hint="cs"/>
            <w:sz w:val="24"/>
            <w:szCs w:val="24"/>
            <w:highlight w:val="cyan"/>
            <w:rtl/>
            <w:lang w:eastAsia="he-IL"/>
          </w:rPr>
          <w:delText xml:space="preserve">הוא התכוין לאמר: אני –ורק אני אחליט- אבל </w:delText>
        </w:r>
        <w:r w:rsidR="00164CB8" w:rsidDel="0018391A">
          <w:rPr>
            <w:rFonts w:ascii="Times New Roman" w:eastAsia="Times New Roman" w:hAnsi="Times New Roman" w:cs="David" w:hint="cs"/>
            <w:sz w:val="24"/>
            <w:szCs w:val="24"/>
            <w:highlight w:val="cyan"/>
            <w:rtl/>
            <w:lang w:eastAsia="he-IL"/>
          </w:rPr>
          <w:delText xml:space="preserve">השתמש בהם </w:delText>
        </w:r>
        <w:r w:rsidRPr="00E24065" w:rsidDel="0018391A">
          <w:rPr>
            <w:rFonts w:ascii="Times New Roman" w:eastAsia="Times New Roman" w:hAnsi="Times New Roman" w:cs="David" w:hint="cs"/>
            <w:sz w:val="24"/>
            <w:szCs w:val="24"/>
            <w:highlight w:val="cyan"/>
            <w:rtl/>
            <w:lang w:eastAsia="he-IL"/>
          </w:rPr>
          <w:delText xml:space="preserve">כדי שלא לעמוד לבד חשוף מול טענותי (שלא היו לו תשובות)  </w:delText>
        </w:r>
      </w:del>
    </w:p>
    <w:p w:rsidR="00E24065" w:rsidRPr="00E24065" w:rsidDel="0018391A" w:rsidRDefault="00E24065" w:rsidP="00E24065">
      <w:pPr>
        <w:tabs>
          <w:tab w:val="left" w:pos="1540"/>
        </w:tabs>
        <w:spacing w:after="200" w:line="360" w:lineRule="auto"/>
        <w:ind w:left="1823"/>
        <w:jc w:val="both"/>
        <w:rPr>
          <w:del w:id="633" w:author="Ofir Tal" w:date="2021-02-17T18:35:00Z"/>
          <w:rFonts w:ascii="Times New Roman" w:eastAsia="Times New Roman" w:hAnsi="Times New Roman" w:cs="David"/>
          <w:sz w:val="24"/>
          <w:szCs w:val="24"/>
          <w:highlight w:val="cyan"/>
          <w:rtl/>
          <w:lang w:eastAsia="he-IL"/>
        </w:rPr>
      </w:pPr>
      <w:del w:id="634" w:author="Ofir Tal" w:date="2021-02-17T18:35:00Z">
        <w:r w:rsidRPr="00E24065" w:rsidDel="0018391A">
          <w:rPr>
            <w:rFonts w:ascii="Times New Roman" w:eastAsia="Times New Roman" w:hAnsi="Times New Roman" w:cs="David" w:hint="cs"/>
            <w:sz w:val="24"/>
            <w:szCs w:val="24"/>
            <w:highlight w:val="cyan"/>
            <w:rtl/>
            <w:lang w:eastAsia="he-IL"/>
          </w:rPr>
          <w:delText>ראיה לדבר:   ב-4.12.2016 באי-מייל (מצ"ב) שהוא שלח אלי (כשטרטרתי לו שעדיין לא קבלתי תשובה בתוך 30 יום שהוא הבטיח) הוא כותב</w:delText>
        </w:r>
        <w:r w:rsidRPr="00E24065" w:rsidDel="0018391A">
          <w:rPr>
            <w:rFonts w:ascii="Times New Roman" w:eastAsia="Times New Roman" w:hAnsi="Times New Roman" w:cs="David" w:hint="cs"/>
            <w:b/>
            <w:bCs/>
            <w:sz w:val="24"/>
            <w:szCs w:val="24"/>
            <w:highlight w:val="cyan"/>
            <w:rtl/>
            <w:lang w:eastAsia="he-IL"/>
          </w:rPr>
          <w:delText>: "</w:delText>
        </w:r>
        <w:r w:rsidRPr="00E24065" w:rsidDel="0018391A">
          <w:rPr>
            <w:rFonts w:ascii="Times New Roman" w:eastAsia="Times New Roman" w:hAnsi="Times New Roman" w:cs="David"/>
            <w:b/>
            <w:bCs/>
            <w:sz w:val="24"/>
            <w:szCs w:val="24"/>
            <w:highlight w:val="cyan"/>
            <w:rtl/>
            <w:lang w:eastAsia="he-IL"/>
          </w:rPr>
          <w:delText>הנושא שלך הועבר ללשכה המשפטית</w:delText>
        </w:r>
        <w:r w:rsidRPr="00E24065" w:rsidDel="0018391A">
          <w:rPr>
            <w:rFonts w:ascii="Times New Roman" w:eastAsia="Times New Roman" w:hAnsi="Times New Roman" w:cs="David" w:hint="cs"/>
            <w:b/>
            <w:bCs/>
            <w:sz w:val="24"/>
            <w:szCs w:val="24"/>
            <w:highlight w:val="cyan"/>
            <w:rtl/>
            <w:lang w:eastAsia="he-IL"/>
          </w:rPr>
          <w:delText xml:space="preserve">" ותקבל תשובה ברגע שהם יאשרו.  </w:delText>
        </w:r>
      </w:del>
    </w:p>
    <w:p w:rsidR="00E24065" w:rsidRPr="00E24065" w:rsidDel="0018391A" w:rsidRDefault="00E24065" w:rsidP="00E24065">
      <w:pPr>
        <w:tabs>
          <w:tab w:val="left" w:pos="1540"/>
        </w:tabs>
        <w:spacing w:after="200" w:line="360" w:lineRule="auto"/>
        <w:ind w:left="1823"/>
        <w:jc w:val="both"/>
        <w:rPr>
          <w:del w:id="635" w:author="Ofir Tal" w:date="2021-02-17T18:35:00Z"/>
          <w:rFonts w:ascii="Times New Roman" w:eastAsia="Times New Roman" w:hAnsi="Times New Roman" w:cs="David"/>
          <w:b/>
          <w:bCs/>
          <w:sz w:val="24"/>
          <w:szCs w:val="24"/>
          <w:highlight w:val="cyan"/>
          <w:lang w:eastAsia="he-IL"/>
        </w:rPr>
      </w:pPr>
      <w:del w:id="636" w:author="Ofir Tal" w:date="2021-02-17T18:35:00Z">
        <w:r w:rsidRPr="00E24065" w:rsidDel="0018391A">
          <w:rPr>
            <w:rFonts w:ascii="Times New Roman" w:eastAsia="Times New Roman" w:hAnsi="Times New Roman" w:cs="David" w:hint="cs"/>
            <w:sz w:val="24"/>
            <w:szCs w:val="24"/>
            <w:highlight w:val="cyan"/>
            <w:rtl/>
            <w:lang w:eastAsia="he-IL"/>
          </w:rPr>
          <w:delText xml:space="preserve">כלאמר: בכל מקרה - </w:delText>
        </w:r>
        <w:r w:rsidRPr="00E24065" w:rsidDel="0018391A">
          <w:rPr>
            <w:rFonts w:ascii="Times New Roman" w:eastAsia="Times New Roman" w:hAnsi="Times New Roman" w:cs="David" w:hint="cs"/>
            <w:b/>
            <w:bCs/>
            <w:sz w:val="24"/>
            <w:szCs w:val="24"/>
            <w:highlight w:val="cyan"/>
            <w:rtl/>
            <w:lang w:eastAsia="he-IL"/>
          </w:rPr>
          <w:delText>ההחלטה היא רק של נציבות שרות המדינה</w:delText>
        </w:r>
        <w:r w:rsidRPr="00E24065" w:rsidDel="0018391A">
          <w:rPr>
            <w:rFonts w:ascii="Times New Roman" w:eastAsia="Times New Roman" w:hAnsi="Times New Roman" w:cs="David" w:hint="cs"/>
            <w:sz w:val="24"/>
            <w:szCs w:val="24"/>
            <w:highlight w:val="cyan"/>
            <w:rtl/>
            <w:lang w:eastAsia="he-IL"/>
          </w:rPr>
          <w:delText xml:space="preserve">. </w:delText>
        </w:r>
        <w:r w:rsidRPr="00E24065" w:rsidDel="0018391A">
          <w:rPr>
            <w:rFonts w:ascii="Times New Roman" w:eastAsia="Times New Roman" w:hAnsi="Times New Roman" w:cs="David" w:hint="cs"/>
            <w:b/>
            <w:bCs/>
            <w:sz w:val="24"/>
            <w:szCs w:val="24"/>
            <w:highlight w:val="cyan"/>
            <w:rtl/>
            <w:lang w:eastAsia="he-IL"/>
          </w:rPr>
          <w:delText>הם הקובעים ולא מינהל הגימלאות.</w:delText>
        </w:r>
      </w:del>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בשולי הדברים נשוב ונפנה את בית הדין הנכבד </w:t>
      </w:r>
      <w:r w:rsidRPr="00A534BA">
        <w:rPr>
          <w:rFonts w:ascii="Times New Roman" w:eastAsia="Times New Roman" w:hAnsi="Times New Roman" w:cs="David" w:hint="eastAsia"/>
          <w:b/>
          <w:bCs/>
          <w:sz w:val="24"/>
          <w:szCs w:val="24"/>
          <w:rtl/>
          <w:lang w:eastAsia="he-IL"/>
          <w:rPrChange w:id="637" w:author="Ofir Tal" w:date="2021-02-17T18:31:00Z">
            <w:rPr>
              <w:rFonts w:ascii="Times New Roman" w:eastAsia="Times New Roman" w:hAnsi="Times New Roman" w:cs="David" w:hint="eastAsia"/>
              <w:sz w:val="24"/>
              <w:szCs w:val="24"/>
              <w:rtl/>
              <w:lang w:eastAsia="he-IL"/>
            </w:rPr>
          </w:rPrChange>
        </w:rPr>
        <w:t>להתחייבות</w:t>
      </w:r>
      <w:r w:rsidRPr="00A534BA">
        <w:rPr>
          <w:rFonts w:ascii="Times New Roman" w:eastAsia="Times New Roman" w:hAnsi="Times New Roman" w:cs="David"/>
          <w:b/>
          <w:bCs/>
          <w:sz w:val="24"/>
          <w:szCs w:val="24"/>
          <w:rtl/>
          <w:lang w:eastAsia="he-IL"/>
          <w:rPrChange w:id="638"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39" w:author="Ofir Tal" w:date="2021-02-17T18:31:00Z">
            <w:rPr>
              <w:rFonts w:ascii="Times New Roman" w:eastAsia="Times New Roman" w:hAnsi="Times New Roman" w:cs="David" w:hint="eastAsia"/>
              <w:sz w:val="24"/>
              <w:szCs w:val="24"/>
              <w:rtl/>
              <w:lang w:eastAsia="he-IL"/>
            </w:rPr>
          </w:rPrChange>
        </w:rPr>
        <w:t>של</w:t>
      </w:r>
      <w:r w:rsidRPr="00A534BA">
        <w:rPr>
          <w:rFonts w:ascii="Times New Roman" w:eastAsia="Times New Roman" w:hAnsi="Times New Roman" w:cs="David"/>
          <w:b/>
          <w:bCs/>
          <w:sz w:val="24"/>
          <w:szCs w:val="24"/>
          <w:rtl/>
          <w:lang w:eastAsia="he-IL"/>
          <w:rPrChange w:id="640"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1" w:author="Ofir Tal" w:date="2021-02-17T18:31:00Z">
            <w:rPr>
              <w:rFonts w:ascii="Times New Roman" w:eastAsia="Times New Roman" w:hAnsi="Times New Roman" w:cs="David" w:hint="eastAsia"/>
              <w:sz w:val="24"/>
              <w:szCs w:val="24"/>
              <w:rtl/>
              <w:lang w:eastAsia="he-IL"/>
            </w:rPr>
          </w:rPrChange>
        </w:rPr>
        <w:t>מר</w:t>
      </w:r>
      <w:r w:rsidRPr="00A534BA">
        <w:rPr>
          <w:rFonts w:ascii="Times New Roman" w:eastAsia="Times New Roman" w:hAnsi="Times New Roman" w:cs="David"/>
          <w:b/>
          <w:bCs/>
          <w:sz w:val="24"/>
          <w:szCs w:val="24"/>
          <w:rtl/>
          <w:lang w:eastAsia="he-IL"/>
          <w:rPrChange w:id="642"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3" w:author="Ofir Tal" w:date="2021-02-17T18:31:00Z">
            <w:rPr>
              <w:rFonts w:ascii="Times New Roman" w:eastAsia="Times New Roman" w:hAnsi="Times New Roman" w:cs="David" w:hint="eastAsia"/>
              <w:sz w:val="24"/>
              <w:szCs w:val="24"/>
              <w:rtl/>
              <w:lang w:eastAsia="he-IL"/>
            </w:rPr>
          </w:rPrChange>
        </w:rPr>
        <w:t>ציון</w:t>
      </w:r>
      <w:r w:rsidRPr="00A534BA">
        <w:rPr>
          <w:rFonts w:ascii="Times New Roman" w:eastAsia="Times New Roman" w:hAnsi="Times New Roman" w:cs="David"/>
          <w:b/>
          <w:bCs/>
          <w:sz w:val="24"/>
          <w:szCs w:val="24"/>
          <w:rtl/>
          <w:lang w:eastAsia="he-IL"/>
          <w:rPrChange w:id="644"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5" w:author="Ofir Tal" w:date="2021-02-17T18:31:00Z">
            <w:rPr>
              <w:rFonts w:ascii="Times New Roman" w:eastAsia="Times New Roman" w:hAnsi="Times New Roman" w:cs="David" w:hint="eastAsia"/>
              <w:sz w:val="24"/>
              <w:szCs w:val="24"/>
              <w:rtl/>
              <w:lang w:eastAsia="he-IL"/>
            </w:rPr>
          </w:rPrChange>
        </w:rPr>
        <w:t>לוי</w:t>
      </w:r>
      <w:r w:rsidRPr="00A534BA">
        <w:rPr>
          <w:rFonts w:ascii="Times New Roman" w:eastAsia="Times New Roman" w:hAnsi="Times New Roman" w:cs="David"/>
          <w:b/>
          <w:bCs/>
          <w:sz w:val="24"/>
          <w:szCs w:val="24"/>
          <w:rtl/>
          <w:lang w:eastAsia="he-IL"/>
          <w:rPrChange w:id="646"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7" w:author="Ofir Tal" w:date="2021-02-17T18:31:00Z">
            <w:rPr>
              <w:rFonts w:ascii="Times New Roman" w:eastAsia="Times New Roman" w:hAnsi="Times New Roman" w:cs="David" w:hint="eastAsia"/>
              <w:sz w:val="24"/>
              <w:szCs w:val="24"/>
              <w:rtl/>
              <w:lang w:eastAsia="he-IL"/>
            </w:rPr>
          </w:rPrChange>
        </w:rPr>
        <w:t>כי</w:t>
      </w:r>
      <w:r w:rsidRPr="00A534BA">
        <w:rPr>
          <w:rFonts w:ascii="Times New Roman" w:eastAsia="Times New Roman" w:hAnsi="Times New Roman" w:cs="David"/>
          <w:b/>
          <w:bCs/>
          <w:sz w:val="24"/>
          <w:szCs w:val="24"/>
          <w:rtl/>
          <w:lang w:eastAsia="he-IL"/>
          <w:rPrChange w:id="648"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9" w:author="Ofir Tal" w:date="2021-02-17T18:31:00Z">
            <w:rPr>
              <w:rFonts w:ascii="Times New Roman" w:eastAsia="Times New Roman" w:hAnsi="Times New Roman" w:cs="David" w:hint="eastAsia"/>
              <w:sz w:val="24"/>
              <w:szCs w:val="24"/>
              <w:rtl/>
              <w:lang w:eastAsia="he-IL"/>
            </w:rPr>
          </w:rPrChange>
        </w:rPr>
        <w:t>הדרגה</w:t>
      </w:r>
      <w:r w:rsidRPr="00A534BA">
        <w:rPr>
          <w:rFonts w:ascii="Times New Roman" w:eastAsia="Times New Roman" w:hAnsi="Times New Roman" w:cs="David"/>
          <w:b/>
          <w:bCs/>
          <w:sz w:val="24"/>
          <w:szCs w:val="24"/>
          <w:rtl/>
          <w:lang w:eastAsia="he-IL"/>
          <w:rPrChange w:id="650"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1" w:author="Ofir Tal" w:date="2021-02-17T18:31:00Z">
            <w:rPr>
              <w:rFonts w:ascii="Times New Roman" w:eastAsia="Times New Roman" w:hAnsi="Times New Roman" w:cs="David" w:hint="eastAsia"/>
              <w:sz w:val="24"/>
              <w:szCs w:val="24"/>
              <w:rtl/>
              <w:lang w:eastAsia="he-IL"/>
            </w:rPr>
          </w:rPrChange>
        </w:rPr>
        <w:t>תתוקן</w:t>
      </w:r>
      <w:r w:rsidRPr="00A534BA">
        <w:rPr>
          <w:rFonts w:ascii="Times New Roman" w:eastAsia="Times New Roman" w:hAnsi="Times New Roman" w:cs="David"/>
          <w:b/>
          <w:bCs/>
          <w:sz w:val="24"/>
          <w:szCs w:val="24"/>
          <w:rtl/>
          <w:lang w:eastAsia="he-IL"/>
          <w:rPrChange w:id="652"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3" w:author="Ofir Tal" w:date="2021-02-17T18:31:00Z">
            <w:rPr>
              <w:rFonts w:ascii="Times New Roman" w:eastAsia="Times New Roman" w:hAnsi="Times New Roman" w:cs="David" w:hint="eastAsia"/>
              <w:sz w:val="24"/>
              <w:szCs w:val="24"/>
              <w:rtl/>
              <w:lang w:eastAsia="he-IL"/>
            </w:rPr>
          </w:rPrChange>
        </w:rPr>
        <w:t>בכפוף</w:t>
      </w:r>
      <w:r w:rsidRPr="00A534BA">
        <w:rPr>
          <w:rFonts w:ascii="Times New Roman" w:eastAsia="Times New Roman" w:hAnsi="Times New Roman" w:cs="David"/>
          <w:b/>
          <w:bCs/>
          <w:sz w:val="24"/>
          <w:szCs w:val="24"/>
          <w:rtl/>
          <w:lang w:eastAsia="he-IL"/>
          <w:rPrChange w:id="654"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5" w:author="Ofir Tal" w:date="2021-02-17T18:31:00Z">
            <w:rPr>
              <w:rFonts w:ascii="Times New Roman" w:eastAsia="Times New Roman" w:hAnsi="Times New Roman" w:cs="David" w:hint="eastAsia"/>
              <w:sz w:val="24"/>
              <w:szCs w:val="24"/>
              <w:rtl/>
              <w:lang w:eastAsia="he-IL"/>
            </w:rPr>
          </w:rPrChange>
        </w:rPr>
        <w:t>לתנאי</w:t>
      </w:r>
      <w:r w:rsidRPr="00A534BA">
        <w:rPr>
          <w:rFonts w:ascii="Times New Roman" w:eastAsia="Times New Roman" w:hAnsi="Times New Roman" w:cs="David"/>
          <w:b/>
          <w:bCs/>
          <w:sz w:val="24"/>
          <w:szCs w:val="24"/>
          <w:rtl/>
          <w:lang w:eastAsia="he-IL"/>
          <w:rPrChange w:id="656"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7" w:author="Ofir Tal" w:date="2021-02-17T18:31:00Z">
            <w:rPr>
              <w:rFonts w:ascii="Times New Roman" w:eastAsia="Times New Roman" w:hAnsi="Times New Roman" w:cs="David" w:hint="eastAsia"/>
              <w:sz w:val="24"/>
              <w:szCs w:val="24"/>
              <w:rtl/>
              <w:lang w:eastAsia="he-IL"/>
            </w:rPr>
          </w:rPrChange>
        </w:rPr>
        <w:t>החוזה</w:t>
      </w:r>
      <w:r w:rsidRPr="00E24065">
        <w:rPr>
          <w:rFonts w:ascii="Times New Roman" w:eastAsia="Times New Roman" w:hAnsi="Times New Roman" w:cs="David" w:hint="cs"/>
          <w:sz w:val="24"/>
          <w:szCs w:val="24"/>
          <w:rtl/>
          <w:lang w:eastAsia="he-IL"/>
        </w:rPr>
        <w:t>. המערער עדיין ממתין לתיקון כאמור.</w:t>
      </w:r>
    </w:p>
    <w:p w:rsidR="00E24065" w:rsidRPr="00E24065" w:rsidRDefault="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highlight w:val="cyan"/>
          <w:lang w:eastAsia="he-IL"/>
        </w:rPr>
        <w:pPrChange w:id="658" w:author="Ofir Tal" w:date="2021-02-17T18:36:00Z">
          <w:pPr>
            <w:numPr>
              <w:numId w:val="1"/>
            </w:numPr>
            <w:tabs>
              <w:tab w:val="left" w:pos="566"/>
              <w:tab w:val="num" w:pos="630"/>
            </w:tabs>
            <w:spacing w:after="200" w:line="360" w:lineRule="auto"/>
            <w:ind w:left="566" w:hanging="540"/>
            <w:jc w:val="both"/>
          </w:pPr>
        </w:pPrChange>
      </w:pPr>
      <w:r w:rsidRPr="00E24065">
        <w:rPr>
          <w:rFonts w:ascii="Times New Roman" w:eastAsia="Times New Roman" w:hAnsi="Times New Roman" w:cs="David" w:hint="cs"/>
          <w:sz w:val="24"/>
          <w:szCs w:val="24"/>
          <w:rtl/>
          <w:lang w:eastAsia="he-IL"/>
        </w:rPr>
        <w:t xml:space="preserve">המערער יוסיף ויבהיר כי ייתכן שטענותיה של המדינה בדבר הסמכות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או מעמדה של הנציבות בעניין החישוב ראויות לדיון וייתכן שלאו, נוכח העמדה שהציגה למערער בזמן אמת וחובות תום הלב וההגינות המנהלית החלות עליה. דבר אחד ברור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אין מדובר בטענות המצדיקות דחייה על הסף של התביעה, אלא לכל היותר טענות הראויות להתברר במסגרת התביעה בבית הדין קמא.</w:t>
      </w:r>
      <w:r w:rsidR="00164CB8">
        <w:rPr>
          <w:rFonts w:ascii="Times New Roman" w:eastAsia="Times New Roman" w:hAnsi="Times New Roman" w:cs="David" w:hint="cs"/>
          <w:sz w:val="24"/>
          <w:szCs w:val="24"/>
          <w:rtl/>
          <w:lang w:eastAsia="he-IL"/>
        </w:rPr>
        <w:t xml:space="preserve"> </w:t>
      </w:r>
      <w:del w:id="659" w:author="Ofir Tal" w:date="2021-02-17T18:36:00Z">
        <w:r w:rsidR="00164CB8" w:rsidRPr="00164CB8" w:rsidDel="0018391A">
          <w:rPr>
            <w:rFonts w:ascii="Times New Roman" w:eastAsia="Times New Roman" w:hAnsi="Times New Roman" w:cs="David" w:hint="cs"/>
            <w:sz w:val="24"/>
            <w:szCs w:val="24"/>
            <w:highlight w:val="cyan"/>
            <w:rtl/>
            <w:lang w:eastAsia="he-IL"/>
          </w:rPr>
          <w:delText xml:space="preserve">אולי כדאי להוריד </w:delText>
        </w:r>
        <w:r w:rsidR="00164CB8" w:rsidDel="0018391A">
          <w:rPr>
            <w:rFonts w:ascii="Times New Roman" w:eastAsia="Times New Roman" w:hAnsi="Times New Roman" w:cs="David" w:hint="cs"/>
            <w:sz w:val="24"/>
            <w:szCs w:val="24"/>
            <w:highlight w:val="cyan"/>
            <w:rtl/>
            <w:lang w:eastAsia="he-IL"/>
          </w:rPr>
          <w:delText>את כל ה</w:delText>
        </w:r>
        <w:r w:rsidR="00164CB8" w:rsidRPr="00164CB8" w:rsidDel="0018391A">
          <w:rPr>
            <w:rFonts w:ascii="Times New Roman" w:eastAsia="Times New Roman" w:hAnsi="Times New Roman" w:cs="David" w:hint="cs"/>
            <w:sz w:val="24"/>
            <w:szCs w:val="24"/>
            <w:highlight w:val="cyan"/>
            <w:rtl/>
            <w:lang w:eastAsia="he-IL"/>
          </w:rPr>
          <w:delText xml:space="preserve">פיסקא זו. </w:delText>
        </w:r>
        <w:r w:rsidR="00164CB8" w:rsidDel="0018391A">
          <w:rPr>
            <w:rFonts w:ascii="Times New Roman" w:eastAsia="Times New Roman" w:hAnsi="Times New Roman" w:cs="David" w:hint="cs"/>
            <w:sz w:val="24"/>
            <w:szCs w:val="24"/>
            <w:highlight w:val="cyan"/>
            <w:rtl/>
            <w:lang w:eastAsia="he-IL"/>
          </w:rPr>
          <w:delText xml:space="preserve"> נראה לי שעדיף לנו ש</w:delText>
        </w:r>
        <w:r w:rsidR="00164CB8" w:rsidRPr="00164CB8" w:rsidDel="0018391A">
          <w:rPr>
            <w:rFonts w:ascii="Times New Roman" w:eastAsia="Times New Roman" w:hAnsi="Times New Roman" w:cs="David" w:hint="cs"/>
            <w:sz w:val="24"/>
            <w:szCs w:val="24"/>
            <w:highlight w:val="cyan"/>
            <w:rtl/>
            <w:lang w:eastAsia="he-IL"/>
          </w:rPr>
          <w:delText xml:space="preserve">בית הדין </w:delText>
        </w:r>
        <w:r w:rsidR="005B643C" w:rsidDel="0018391A">
          <w:rPr>
            <w:rFonts w:ascii="Times New Roman" w:eastAsia="Times New Roman" w:hAnsi="Times New Roman" w:cs="David" w:hint="cs"/>
            <w:sz w:val="24"/>
            <w:szCs w:val="24"/>
            <w:highlight w:val="cyan"/>
            <w:rtl/>
            <w:lang w:eastAsia="he-IL"/>
          </w:rPr>
          <w:delText xml:space="preserve">הנוטה לכך </w:delText>
        </w:r>
        <w:r w:rsidR="00164CB8" w:rsidRPr="00164CB8" w:rsidDel="0018391A">
          <w:rPr>
            <w:rFonts w:ascii="Times New Roman" w:eastAsia="Times New Roman" w:hAnsi="Times New Roman" w:cs="David" w:hint="cs"/>
            <w:sz w:val="24"/>
            <w:szCs w:val="24"/>
            <w:highlight w:val="cyan"/>
            <w:rtl/>
            <w:lang w:eastAsia="he-IL"/>
          </w:rPr>
          <w:delText>יקבע שלא היתה כלל "החלטת ממונה</w:delText>
        </w:r>
        <w:r w:rsidR="00164CB8" w:rsidDel="0018391A">
          <w:rPr>
            <w:rFonts w:ascii="Times New Roman" w:eastAsia="Times New Roman" w:hAnsi="Times New Roman" w:cs="David" w:hint="cs"/>
            <w:sz w:val="24"/>
            <w:szCs w:val="24"/>
            <w:highlight w:val="cyan"/>
            <w:rtl/>
            <w:lang w:eastAsia="he-IL"/>
          </w:rPr>
          <w:delText>" ולא לתת רעיונות שהדבר יידון שוב באזורי</w:delText>
        </w:r>
        <w:r w:rsidR="00164CB8" w:rsidRPr="0018391A" w:rsidDel="0018391A">
          <w:rPr>
            <w:rFonts w:ascii="Times New Roman" w:eastAsia="Times New Roman" w:hAnsi="Times New Roman" w:cs="David"/>
            <w:sz w:val="24"/>
            <w:szCs w:val="24"/>
            <w:highlight w:val="yellow"/>
            <w:rtl/>
            <w:lang w:eastAsia="he-IL"/>
            <w:rPrChange w:id="660" w:author="Ofir Tal" w:date="2021-02-17T18:36:00Z">
              <w:rPr>
                <w:rFonts w:ascii="Times New Roman" w:eastAsia="Times New Roman" w:hAnsi="Times New Roman" w:cs="David"/>
                <w:sz w:val="24"/>
                <w:szCs w:val="24"/>
                <w:highlight w:val="cyan"/>
                <w:rtl/>
                <w:lang w:eastAsia="he-IL"/>
              </w:rPr>
            </w:rPrChange>
          </w:rPr>
          <w:delText xml:space="preserve">.   </w:delText>
        </w:r>
      </w:del>
      <w:ins w:id="661" w:author="Ofir Tal" w:date="2021-02-17T18:35:00Z">
        <w:r w:rsidR="0018391A" w:rsidRPr="0018391A">
          <w:rPr>
            <w:rFonts w:ascii="Times New Roman" w:eastAsia="Times New Roman" w:hAnsi="Times New Roman" w:cs="David" w:hint="eastAsia"/>
            <w:sz w:val="24"/>
            <w:szCs w:val="24"/>
            <w:highlight w:val="yellow"/>
            <w:rtl/>
            <w:lang w:eastAsia="he-IL"/>
            <w:rPrChange w:id="662" w:author="Ofir Tal" w:date="2021-02-17T18:36:00Z">
              <w:rPr>
                <w:rFonts w:ascii="Times New Roman" w:eastAsia="Times New Roman" w:hAnsi="Times New Roman" w:cs="David" w:hint="eastAsia"/>
                <w:sz w:val="24"/>
                <w:szCs w:val="24"/>
                <w:highlight w:val="cyan"/>
                <w:rtl/>
                <w:lang w:eastAsia="he-IL"/>
              </w:rPr>
            </w:rPrChange>
          </w:rPr>
          <w:t>זאת</w:t>
        </w:r>
        <w:r w:rsidR="0018391A" w:rsidRPr="0018391A">
          <w:rPr>
            <w:rFonts w:ascii="Times New Roman" w:eastAsia="Times New Roman" w:hAnsi="Times New Roman" w:cs="David"/>
            <w:sz w:val="24"/>
            <w:szCs w:val="24"/>
            <w:highlight w:val="yellow"/>
            <w:rtl/>
            <w:lang w:eastAsia="he-IL"/>
            <w:rPrChange w:id="663" w:author="Ofir Tal" w:date="2021-02-17T18:36:00Z">
              <w:rPr>
                <w:rFonts w:ascii="Times New Roman" w:eastAsia="Times New Roman" w:hAnsi="Times New Roman" w:cs="David"/>
                <w:sz w:val="24"/>
                <w:szCs w:val="24"/>
                <w:highlight w:val="cyan"/>
                <w:rtl/>
                <w:lang w:eastAsia="he-IL"/>
              </w:rPr>
            </w:rPrChange>
          </w:rPr>
          <w:t xml:space="preserve"> המשמעות של הערעור </w:t>
        </w:r>
      </w:ins>
      <w:ins w:id="664" w:author="Ofir Tal" w:date="2021-02-17T18:36:00Z">
        <w:r w:rsidR="0018391A" w:rsidRPr="0018391A">
          <w:rPr>
            <w:rFonts w:ascii="Times New Roman" w:eastAsia="Times New Roman" w:hAnsi="Times New Roman" w:cs="David"/>
            <w:sz w:val="24"/>
            <w:szCs w:val="24"/>
            <w:highlight w:val="yellow"/>
            <w:rtl/>
            <w:lang w:eastAsia="he-IL"/>
            <w:rPrChange w:id="665" w:author="Ofir Tal" w:date="2021-02-17T18:36:00Z">
              <w:rPr>
                <w:rFonts w:ascii="Times New Roman" w:eastAsia="Times New Roman" w:hAnsi="Times New Roman" w:cs="David"/>
                <w:sz w:val="24"/>
                <w:szCs w:val="24"/>
                <w:highlight w:val="cyan"/>
                <w:rtl/>
                <w:lang w:eastAsia="he-IL"/>
              </w:rPr>
            </w:rPrChange>
          </w:rPr>
          <w:t>–</w:t>
        </w:r>
      </w:ins>
      <w:ins w:id="666" w:author="Ofir Tal" w:date="2021-02-17T18:35:00Z">
        <w:r w:rsidR="0018391A" w:rsidRPr="0018391A">
          <w:rPr>
            <w:rFonts w:ascii="Times New Roman" w:eastAsia="Times New Roman" w:hAnsi="Times New Roman" w:cs="David"/>
            <w:sz w:val="24"/>
            <w:szCs w:val="24"/>
            <w:highlight w:val="yellow"/>
            <w:rtl/>
            <w:lang w:eastAsia="he-IL"/>
            <w:rPrChange w:id="667" w:author="Ofir Tal" w:date="2021-02-17T18:36:00Z">
              <w:rPr>
                <w:rFonts w:ascii="Times New Roman" w:eastAsia="Times New Roman" w:hAnsi="Times New Roman" w:cs="David"/>
                <w:sz w:val="24"/>
                <w:szCs w:val="24"/>
                <w:highlight w:val="cyan"/>
                <w:rtl/>
                <w:lang w:eastAsia="he-IL"/>
              </w:rPr>
            </w:rPrChange>
          </w:rPr>
          <w:t xml:space="preserve"> להחזיר </w:t>
        </w:r>
      </w:ins>
      <w:ins w:id="668" w:author="Ofir Tal" w:date="2021-02-17T18:36:00Z">
        <w:r w:rsidR="0018391A" w:rsidRPr="0018391A">
          <w:rPr>
            <w:rFonts w:ascii="Times New Roman" w:eastAsia="Times New Roman" w:hAnsi="Times New Roman" w:cs="David" w:hint="eastAsia"/>
            <w:sz w:val="24"/>
            <w:szCs w:val="24"/>
            <w:highlight w:val="yellow"/>
            <w:rtl/>
            <w:lang w:eastAsia="he-IL"/>
            <w:rPrChange w:id="669" w:author="Ofir Tal" w:date="2021-02-17T18:36:00Z">
              <w:rPr>
                <w:rFonts w:ascii="Times New Roman" w:eastAsia="Times New Roman" w:hAnsi="Times New Roman" w:cs="David" w:hint="eastAsia"/>
                <w:sz w:val="24"/>
                <w:szCs w:val="24"/>
                <w:highlight w:val="cyan"/>
                <w:rtl/>
                <w:lang w:eastAsia="he-IL"/>
              </w:rPr>
            </w:rPrChange>
          </w:rPr>
          <w:t>את</w:t>
        </w:r>
        <w:r w:rsidR="0018391A" w:rsidRPr="0018391A">
          <w:rPr>
            <w:rFonts w:ascii="Times New Roman" w:eastAsia="Times New Roman" w:hAnsi="Times New Roman" w:cs="David"/>
            <w:sz w:val="24"/>
            <w:szCs w:val="24"/>
            <w:highlight w:val="yellow"/>
            <w:rtl/>
            <w:lang w:eastAsia="he-IL"/>
            <w:rPrChange w:id="670" w:author="Ofir Tal" w:date="2021-02-17T18:36:00Z">
              <w:rPr>
                <w:rFonts w:ascii="Times New Roman" w:eastAsia="Times New Roman" w:hAnsi="Times New Roman" w:cs="David"/>
                <w:sz w:val="24"/>
                <w:szCs w:val="24"/>
                <w:highlight w:val="cyan"/>
                <w:rtl/>
                <w:lang w:eastAsia="he-IL"/>
              </w:rPr>
            </w:rPrChange>
          </w:rPr>
          <w:t xml:space="preserve"> הדיון </w:t>
        </w:r>
        <w:proofErr w:type="spellStart"/>
        <w:r w:rsidR="0018391A" w:rsidRPr="0018391A">
          <w:rPr>
            <w:rFonts w:ascii="Times New Roman" w:eastAsia="Times New Roman" w:hAnsi="Times New Roman" w:cs="David" w:hint="eastAsia"/>
            <w:sz w:val="24"/>
            <w:szCs w:val="24"/>
            <w:highlight w:val="yellow"/>
            <w:rtl/>
            <w:lang w:eastAsia="he-IL"/>
            <w:rPrChange w:id="671" w:author="Ofir Tal" w:date="2021-02-17T18:36:00Z">
              <w:rPr>
                <w:rFonts w:ascii="Times New Roman" w:eastAsia="Times New Roman" w:hAnsi="Times New Roman" w:cs="David" w:hint="eastAsia"/>
                <w:sz w:val="24"/>
                <w:szCs w:val="24"/>
                <w:highlight w:val="cyan"/>
                <w:rtl/>
                <w:lang w:eastAsia="he-IL"/>
              </w:rPr>
            </w:rPrChange>
          </w:rPr>
          <w:t>לאיזורי</w:t>
        </w:r>
        <w:proofErr w:type="spellEnd"/>
        <w:r w:rsidR="0018391A" w:rsidRPr="0018391A">
          <w:rPr>
            <w:rFonts w:ascii="Times New Roman" w:eastAsia="Times New Roman" w:hAnsi="Times New Roman" w:cs="David"/>
            <w:sz w:val="24"/>
            <w:szCs w:val="24"/>
            <w:highlight w:val="yellow"/>
            <w:rtl/>
            <w:lang w:eastAsia="he-IL"/>
            <w:rPrChange w:id="672" w:author="Ofir Tal" w:date="2021-02-17T18:36:00Z">
              <w:rPr>
                <w:rFonts w:ascii="Times New Roman" w:eastAsia="Times New Roman" w:hAnsi="Times New Roman" w:cs="David"/>
                <w:sz w:val="24"/>
                <w:szCs w:val="24"/>
                <w:highlight w:val="cyan"/>
                <w:rtl/>
                <w:lang w:eastAsia="he-IL"/>
              </w:rPr>
            </w:rPrChange>
          </w:rPr>
          <w:t xml:space="preserve">. בוודאי שיהיה דיון </w:t>
        </w:r>
        <w:proofErr w:type="spellStart"/>
        <w:r w:rsidR="0018391A" w:rsidRPr="0018391A">
          <w:rPr>
            <w:rFonts w:ascii="Times New Roman" w:eastAsia="Times New Roman" w:hAnsi="Times New Roman" w:cs="David" w:hint="eastAsia"/>
            <w:sz w:val="24"/>
            <w:szCs w:val="24"/>
            <w:highlight w:val="yellow"/>
            <w:rtl/>
            <w:lang w:eastAsia="he-IL"/>
            <w:rPrChange w:id="673" w:author="Ofir Tal" w:date="2021-02-17T18:36:00Z">
              <w:rPr>
                <w:rFonts w:ascii="Times New Roman" w:eastAsia="Times New Roman" w:hAnsi="Times New Roman" w:cs="David" w:hint="eastAsia"/>
                <w:sz w:val="24"/>
                <w:szCs w:val="24"/>
                <w:highlight w:val="cyan"/>
                <w:rtl/>
                <w:lang w:eastAsia="he-IL"/>
              </w:rPr>
            </w:rPrChange>
          </w:rPr>
          <w:t>באיזורי</w:t>
        </w:r>
      </w:ins>
      <w:proofErr w:type="spellEnd"/>
    </w:p>
    <w:p w:rsidR="00E24065" w:rsidRDefault="00E24065">
      <w:pPr>
        <w:spacing w:after="120" w:line="360" w:lineRule="auto"/>
        <w:ind w:left="584"/>
        <w:contextualSpacing/>
        <w:jc w:val="both"/>
        <w:rPr>
          <w:rFonts w:ascii="David" w:eastAsia="Calibri" w:hAnsi="David" w:cs="Arial"/>
          <w:sz w:val="24"/>
          <w:szCs w:val="24"/>
          <w:rtl/>
        </w:rPr>
        <w:pPrChange w:id="674" w:author="Ofir Tal" w:date="2021-02-17T18:40:00Z">
          <w:pPr>
            <w:spacing w:after="120" w:line="360" w:lineRule="auto"/>
            <w:ind w:left="610" w:hanging="85"/>
            <w:contextualSpacing/>
          </w:pPr>
        </w:pPrChange>
      </w:pPr>
      <w:r w:rsidRPr="00E24065">
        <w:rPr>
          <w:rFonts w:ascii="Calibri" w:eastAsia="Calibri" w:hAnsi="Calibri" w:cs="David" w:hint="cs"/>
          <w:sz w:val="24"/>
          <w:szCs w:val="24"/>
          <w:rtl/>
        </w:rPr>
        <w:t xml:space="preserve">נדגיש כי </w:t>
      </w:r>
      <w:r w:rsidRPr="00E24065">
        <w:rPr>
          <w:rFonts w:ascii="Calibri" w:eastAsia="Calibri" w:hAnsi="Calibri" w:cs="David" w:hint="cs"/>
          <w:b/>
          <w:bCs/>
          <w:sz w:val="24"/>
          <w:szCs w:val="24"/>
          <w:rtl/>
        </w:rPr>
        <w:t xml:space="preserve">המדינה </w:t>
      </w:r>
      <w:r w:rsidRPr="00E24065">
        <w:rPr>
          <w:rFonts w:ascii="Calibri" w:eastAsia="Calibri" w:hAnsi="Calibri" w:cs="David" w:hint="cs"/>
          <w:b/>
          <w:bCs/>
          <w:sz w:val="24"/>
          <w:szCs w:val="24"/>
          <w:u w:val="single"/>
          <w:rtl/>
        </w:rPr>
        <w:t>לא</w:t>
      </w:r>
      <w:r w:rsidRPr="00E24065">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Pr="00E24065">
        <w:rPr>
          <w:rFonts w:ascii="Calibri" w:eastAsia="Calibri" w:hAnsi="Calibri" w:cs="David" w:hint="cs"/>
          <w:b/>
          <w:bCs/>
          <w:sz w:val="24"/>
          <w:szCs w:val="24"/>
          <w:rtl/>
        </w:rPr>
        <w:t>הגימלאות</w:t>
      </w:r>
      <w:proofErr w:type="spellEnd"/>
      <w:r w:rsidRPr="00E24065">
        <w:rPr>
          <w:rFonts w:ascii="Calibri" w:eastAsia="Calibri" w:hAnsi="Calibri" w:cs="David" w:hint="cs"/>
          <w:b/>
          <w:bCs/>
          <w:sz w:val="24"/>
          <w:szCs w:val="24"/>
          <w:rtl/>
        </w:rPr>
        <w:t xml:space="preserve"> לנציבות שירות המדינה ולמשרד המעסיק את העובד</w:t>
      </w:r>
      <w:r w:rsidRPr="00E24065">
        <w:rPr>
          <w:rFonts w:ascii="Calibri" w:eastAsia="Calibri" w:hAnsi="Calibri" w:cs="David" w:hint="cs"/>
          <w:sz w:val="24"/>
          <w:szCs w:val="24"/>
          <w:rtl/>
        </w:rPr>
        <w:t>, ועל כן טענותיה בעניין זה אינן ברורות ואינן יושבות על קרקע מוצקה.</w:t>
      </w:r>
    </w:p>
    <w:p w:rsidR="00164CB8" w:rsidRDefault="00164CB8" w:rsidP="00164CB8">
      <w:pPr>
        <w:spacing w:line="360" w:lineRule="auto"/>
        <w:ind w:left="-58"/>
        <w:contextualSpacing/>
        <w:rPr>
          <w:rFonts w:ascii="David" w:eastAsia="Calibri" w:hAnsi="David" w:cs="David"/>
          <w:sz w:val="24"/>
          <w:szCs w:val="24"/>
          <w:rtl/>
        </w:rPr>
      </w:pPr>
    </w:p>
    <w:p w:rsidR="00E24065" w:rsidRPr="00E24065" w:rsidDel="00DE6A08" w:rsidRDefault="00E24065" w:rsidP="00164CB8">
      <w:pPr>
        <w:spacing w:line="360" w:lineRule="auto"/>
        <w:ind w:left="-58"/>
        <w:contextualSpacing/>
        <w:rPr>
          <w:del w:id="675" w:author="Ofir Tal" w:date="2021-02-17T18:41:00Z"/>
          <w:rFonts w:ascii="David" w:eastAsia="Calibri" w:hAnsi="David" w:cs="David"/>
          <w:sz w:val="24"/>
          <w:szCs w:val="24"/>
          <w:rtl/>
        </w:rPr>
      </w:pPr>
      <w:del w:id="676" w:author="Ofir Tal" w:date="2021-02-17T18:41:00Z">
        <w:r w:rsidRPr="00E24065" w:rsidDel="00DE6A08">
          <w:rPr>
            <w:rFonts w:ascii="David" w:eastAsia="Calibri" w:hAnsi="David" w:cs="David" w:hint="cs"/>
            <w:sz w:val="24"/>
            <w:szCs w:val="24"/>
            <w:rtl/>
          </w:rPr>
          <w:delText>נבקש בהזדמנות זו להתיחס גם ל</w:delText>
        </w:r>
        <w:r w:rsidRPr="00E24065" w:rsidDel="00DE6A08">
          <w:rPr>
            <w:rFonts w:ascii="David" w:eastAsia="Calibri" w:hAnsi="David" w:cs="David"/>
            <w:sz w:val="24"/>
            <w:szCs w:val="24"/>
            <w:rtl/>
          </w:rPr>
          <w:delText xml:space="preserve">פיסקא 4 </w:delText>
        </w:r>
        <w:r w:rsidRPr="00E24065" w:rsidDel="00DE6A08">
          <w:rPr>
            <w:rFonts w:ascii="David" w:eastAsia="Calibri" w:hAnsi="David" w:cs="David" w:hint="cs"/>
            <w:sz w:val="24"/>
            <w:szCs w:val="24"/>
            <w:rtl/>
          </w:rPr>
          <w:delText>מ</w:delText>
        </w:r>
        <w:r w:rsidRPr="00E24065" w:rsidDel="00DE6A08">
          <w:rPr>
            <w:rFonts w:ascii="David" w:eastAsia="Calibri" w:hAnsi="David" w:cs="David"/>
            <w:sz w:val="24"/>
            <w:szCs w:val="24"/>
            <w:rtl/>
          </w:rPr>
          <w:delText xml:space="preserve">סיכומי הפרקליטות מיום 23.12.2020  </w:delText>
        </w:r>
        <w:r w:rsidRPr="00E24065" w:rsidDel="00DE6A08">
          <w:rPr>
            <w:rFonts w:ascii="David" w:eastAsia="Calibri" w:hAnsi="David" w:cs="David" w:hint="cs"/>
            <w:sz w:val="24"/>
            <w:szCs w:val="24"/>
            <w:rtl/>
          </w:rPr>
          <w:delText xml:space="preserve">שבו </w:delText>
        </w:r>
        <w:r w:rsidRPr="00E24065" w:rsidDel="00DE6A08">
          <w:rPr>
            <w:rFonts w:ascii="David" w:eastAsia="Calibri" w:hAnsi="David" w:cs="David"/>
            <w:sz w:val="24"/>
            <w:szCs w:val="24"/>
            <w:rtl/>
          </w:rPr>
          <w:delText xml:space="preserve">ניטען </w:delText>
        </w:r>
        <w:r w:rsidRPr="00E24065" w:rsidDel="00DE6A08">
          <w:rPr>
            <w:rFonts w:ascii="David" w:eastAsia="Calibri" w:hAnsi="David" w:cs="David" w:hint="cs"/>
            <w:sz w:val="24"/>
            <w:szCs w:val="24"/>
            <w:rtl/>
          </w:rPr>
          <w:delText>ש</w:delText>
        </w:r>
        <w:r w:rsidRPr="00E24065" w:rsidDel="00DE6A08">
          <w:rPr>
            <w:rFonts w:ascii="David" w:eastAsia="Calibri" w:hAnsi="David" w:cs="David"/>
            <w:sz w:val="24"/>
            <w:szCs w:val="24"/>
            <w:rtl/>
          </w:rPr>
          <w:delText>טענת המערער כי הממונה על הגימלאות הנחתה אותו שלא לפנות לערכאות משפטיות היא "...טענה בעלמא ולא בכדי לא צירף המערער כל אסמכתא לטענותיו".</w:delText>
        </w:r>
      </w:del>
    </w:p>
    <w:p w:rsidR="00E24065" w:rsidRPr="00E24065" w:rsidDel="00DE6A08" w:rsidRDefault="00E24065" w:rsidP="00E24065">
      <w:pPr>
        <w:spacing w:line="360" w:lineRule="auto"/>
        <w:ind w:left="612" w:hanging="992"/>
        <w:contextualSpacing/>
        <w:rPr>
          <w:del w:id="677" w:author="Ofir Tal" w:date="2021-02-17T18:41:00Z"/>
          <w:rFonts w:ascii="David" w:eastAsia="Calibri" w:hAnsi="David" w:cs="David"/>
          <w:sz w:val="24"/>
          <w:szCs w:val="24"/>
          <w:rtl/>
        </w:rPr>
      </w:pPr>
    </w:p>
    <w:p w:rsidR="00E24065" w:rsidRPr="00E24065" w:rsidDel="00DE6A08" w:rsidRDefault="00E24065" w:rsidP="00E24065">
      <w:pPr>
        <w:spacing w:line="360" w:lineRule="auto"/>
        <w:ind w:left="-99"/>
        <w:contextualSpacing/>
        <w:rPr>
          <w:del w:id="678" w:author="Ofir Tal" w:date="2021-02-17T18:41:00Z"/>
          <w:rFonts w:ascii="David" w:eastAsia="Calibri" w:hAnsi="David" w:cs="David"/>
          <w:b/>
          <w:bCs/>
          <w:sz w:val="24"/>
          <w:szCs w:val="24"/>
          <w:rtl/>
        </w:rPr>
      </w:pPr>
      <w:del w:id="679" w:author="Ofir Tal" w:date="2021-02-17T18:41:00Z">
        <w:r w:rsidRPr="00E24065" w:rsidDel="00DE6A08">
          <w:rPr>
            <w:rFonts w:ascii="David" w:eastAsia="Calibri" w:hAnsi="David" w:cs="David" w:hint="cs"/>
            <w:sz w:val="24"/>
            <w:szCs w:val="24"/>
            <w:rtl/>
          </w:rPr>
          <w:delText>כ</w:delText>
        </w:r>
        <w:r w:rsidRPr="00E24065" w:rsidDel="00DE6A08">
          <w:rPr>
            <w:rFonts w:ascii="David" w:eastAsia="Calibri" w:hAnsi="David" w:cs="David"/>
            <w:sz w:val="24"/>
            <w:szCs w:val="24"/>
            <w:rtl/>
          </w:rPr>
          <w:delText>אמור</w:delText>
        </w:r>
        <w:r w:rsidRPr="00E24065" w:rsidDel="00DE6A08">
          <w:rPr>
            <w:rFonts w:ascii="David" w:eastAsia="Calibri" w:hAnsi="David" w:cs="David" w:hint="cs"/>
            <w:sz w:val="24"/>
            <w:szCs w:val="24"/>
            <w:rtl/>
          </w:rPr>
          <w:delText xml:space="preserve"> לעיל, מ</w:delText>
        </w:r>
        <w:r w:rsidRPr="00E24065" w:rsidDel="00DE6A08">
          <w:rPr>
            <w:rFonts w:ascii="David" w:eastAsia="Calibri" w:hAnsi="David" w:cs="David"/>
            <w:sz w:val="24"/>
            <w:szCs w:val="24"/>
            <w:rtl/>
          </w:rPr>
          <w:delText xml:space="preserve">מכתבו של המערער מיום 8.1.2013 הנ"ל, (שבו עושה </w:delText>
        </w:r>
        <w:r w:rsidRPr="00E24065" w:rsidDel="00DE6A08">
          <w:rPr>
            <w:rFonts w:ascii="David" w:eastAsia="Calibri" w:hAnsi="David" w:cs="David" w:hint="cs"/>
            <w:sz w:val="24"/>
            <w:szCs w:val="24"/>
            <w:rtl/>
          </w:rPr>
          <w:delText xml:space="preserve">כאמור </w:delText>
        </w:r>
        <w:r w:rsidRPr="00E24065" w:rsidDel="00DE6A08">
          <w:rPr>
            <w:rFonts w:ascii="David" w:eastAsia="Calibri" w:hAnsi="David" w:cs="David"/>
            <w:sz w:val="24"/>
            <w:szCs w:val="24"/>
            <w:rtl/>
          </w:rPr>
          <w:delText xml:space="preserve">הפרקליטות שימוש ב"בקשה מטעם המדינה" שהגישה בעקבות החלטת כב' השופטת גליקסמן מיום 8.1.2014) ברור שאין זו "טענה חדשה".  </w:delText>
        </w:r>
        <w:r w:rsidRPr="00E24065" w:rsidDel="00DE6A08">
          <w:rPr>
            <w:rFonts w:ascii="David" w:eastAsia="Calibri" w:hAnsi="David" w:cs="David"/>
            <w:b/>
            <w:bCs/>
            <w:sz w:val="24"/>
            <w:szCs w:val="24"/>
            <w:rtl/>
          </w:rPr>
          <w:delText xml:space="preserve">אילו רק היה המערער מקבל רשות להציג את טיעוניו בבית הדין קמא, או למצער אם בית הדין קמא היה מבקש מהמערער להציג בפניו את האסמכתאות לטיעוניו היה המערער מציג לא רק מכתב זה אלא מכתבים נוספים מהן עולה </w:delText>
        </w:r>
        <w:r w:rsidRPr="00E24065" w:rsidDel="00DE6A08">
          <w:rPr>
            <w:rFonts w:ascii="David" w:eastAsia="Calibri" w:hAnsi="David" w:cs="David" w:hint="cs"/>
            <w:b/>
            <w:bCs/>
            <w:sz w:val="24"/>
            <w:szCs w:val="24"/>
            <w:rtl/>
          </w:rPr>
          <w:delText xml:space="preserve">לא רק </w:delText>
        </w:r>
        <w:r w:rsidRPr="00E24065" w:rsidDel="00DE6A08">
          <w:rPr>
            <w:rFonts w:ascii="David" w:eastAsia="Calibri" w:hAnsi="David" w:cs="David"/>
            <w:b/>
            <w:bCs/>
            <w:sz w:val="24"/>
            <w:szCs w:val="24"/>
            <w:rtl/>
          </w:rPr>
          <w:delText xml:space="preserve">שהמסר שקיבל מהממונה על הגימלאות אינה </w:delText>
        </w:r>
        <w:r w:rsidRPr="00E24065" w:rsidDel="00DE6A08">
          <w:rPr>
            <w:rFonts w:ascii="David" w:eastAsia="Calibri" w:hAnsi="David" w:cs="David" w:hint="cs"/>
            <w:b/>
            <w:bCs/>
            <w:sz w:val="24"/>
            <w:szCs w:val="24"/>
            <w:rtl/>
          </w:rPr>
          <w:delText>"</w:delText>
        </w:r>
        <w:r w:rsidRPr="00E24065" w:rsidDel="00DE6A08">
          <w:rPr>
            <w:rFonts w:ascii="David" w:eastAsia="Calibri" w:hAnsi="David" w:cs="David"/>
            <w:b/>
            <w:bCs/>
            <w:sz w:val="24"/>
            <w:szCs w:val="24"/>
            <w:rtl/>
          </w:rPr>
          <w:delText>טענה בעלמא" ו</w:delText>
        </w:r>
        <w:r w:rsidRPr="00E24065" w:rsidDel="00DE6A08">
          <w:rPr>
            <w:rFonts w:ascii="David" w:eastAsia="Calibri" w:hAnsi="David" w:cs="David"/>
            <w:sz w:val="24"/>
            <w:szCs w:val="24"/>
            <w:rtl/>
          </w:rPr>
          <w:delText>בודאי איננה טענה חדש.</w:delText>
        </w:r>
        <w:r w:rsidRPr="00E24065" w:rsidDel="00DE6A08">
          <w:rPr>
            <w:rFonts w:ascii="David" w:eastAsia="Calibri" w:hAnsi="David" w:cs="David" w:hint="cs"/>
            <w:sz w:val="24"/>
            <w:szCs w:val="24"/>
            <w:rtl/>
          </w:rPr>
          <w:delText xml:space="preserve"> אלא </w:delText>
        </w:r>
        <w:r w:rsidRPr="00E24065" w:rsidDel="00DE6A08">
          <w:rPr>
            <w:rFonts w:ascii="David" w:eastAsia="Calibri" w:hAnsi="David" w:cs="David" w:hint="cs"/>
            <w:b/>
            <w:bCs/>
            <w:sz w:val="24"/>
            <w:szCs w:val="24"/>
            <w:rtl/>
          </w:rPr>
          <w:delText>שהחלטת הגימלאות לא היתה כלל החלטה של הממונה אלא של סגן נציב שרת המדינה.</w:delText>
        </w:r>
      </w:del>
    </w:p>
    <w:p w:rsidR="00E24065" w:rsidRPr="00E24065" w:rsidDel="00DE6A08" w:rsidRDefault="00E24065" w:rsidP="00E24065">
      <w:pPr>
        <w:spacing w:line="256" w:lineRule="auto"/>
        <w:ind w:left="-99"/>
        <w:contextualSpacing/>
        <w:rPr>
          <w:del w:id="680" w:author="Ofir Tal" w:date="2021-02-17T18:41:00Z"/>
          <w:rFonts w:ascii="David" w:eastAsia="Calibri" w:hAnsi="David" w:cs="David"/>
          <w:b/>
          <w:bCs/>
          <w:sz w:val="24"/>
          <w:szCs w:val="24"/>
          <w:rtl/>
        </w:rPr>
      </w:pPr>
    </w:p>
    <w:p w:rsidR="00E24065" w:rsidRPr="00E24065" w:rsidDel="00DE6A08" w:rsidRDefault="00E24065" w:rsidP="00E24065">
      <w:pPr>
        <w:spacing w:line="360" w:lineRule="auto"/>
        <w:ind w:left="-99"/>
        <w:jc w:val="both"/>
        <w:rPr>
          <w:del w:id="681" w:author="Ofir Tal" w:date="2021-02-17T18:41:00Z"/>
          <w:rFonts w:ascii="David" w:eastAsia="Calibri" w:hAnsi="David" w:cs="David"/>
          <w:sz w:val="24"/>
          <w:szCs w:val="24"/>
          <w:rtl/>
        </w:rPr>
      </w:pPr>
      <w:del w:id="682" w:author="Ofir Tal" w:date="2021-02-17T18:41:00Z">
        <w:r w:rsidRPr="00E24065" w:rsidDel="00DE6A08">
          <w:rPr>
            <w:rFonts w:ascii="David" w:eastAsia="Calibri" w:hAnsi="David" w:cs="David"/>
            <w:sz w:val="24"/>
            <w:szCs w:val="24"/>
            <w:rtl/>
          </w:rPr>
          <w:delText xml:space="preserve"> רק כדי להדגים עד כמה זו איננה טענה חדשה של המערער והיא אוזכרה על ידו שוב ושוב לאורך שנים </w:delText>
        </w:r>
        <w:r w:rsidRPr="00E24065" w:rsidDel="00DE6A08">
          <w:rPr>
            <w:rFonts w:ascii="David" w:eastAsia="Calibri" w:hAnsi="David" w:cs="David" w:hint="cs"/>
            <w:sz w:val="24"/>
            <w:szCs w:val="24"/>
            <w:rtl/>
          </w:rPr>
          <w:delText xml:space="preserve">בהתכתבויותיו עם הנציבות, </w:delText>
        </w:r>
        <w:r w:rsidRPr="00E24065" w:rsidDel="00DE6A08">
          <w:rPr>
            <w:rFonts w:ascii="David" w:eastAsia="Calibri" w:hAnsi="David" w:cs="David"/>
            <w:sz w:val="24"/>
            <w:szCs w:val="24"/>
            <w:rtl/>
          </w:rPr>
          <w:delText>ללא שמישהו הסתייג או הכחיש זאת, ראו לדוגמא את מכתב המערער לנציב השרות  מ-26.8.2014  בו כתב המערער בין היתר:</w:delText>
        </w:r>
      </w:del>
    </w:p>
    <w:p w:rsidR="00E24065" w:rsidRPr="00E24065" w:rsidDel="00DE6A08" w:rsidRDefault="00E24065" w:rsidP="005B643C">
      <w:pPr>
        <w:spacing w:after="0" w:line="240" w:lineRule="auto"/>
        <w:ind w:left="185" w:right="567"/>
        <w:jc w:val="both"/>
        <w:rPr>
          <w:del w:id="683" w:author="Ofir Tal" w:date="2021-02-17T18:41:00Z"/>
          <w:rFonts w:ascii="David" w:eastAsia="Times New Roman" w:hAnsi="David" w:cs="David"/>
          <w:sz w:val="24"/>
          <w:szCs w:val="24"/>
          <w:rtl/>
        </w:rPr>
      </w:pPr>
      <w:del w:id="684" w:author="Ofir Tal" w:date="2021-02-17T18:41:00Z">
        <w:r w:rsidRPr="00E24065" w:rsidDel="00DE6A08">
          <w:rPr>
            <w:rFonts w:ascii="Arial" w:eastAsia="Calibri" w:hAnsi="Arial" w:cs="Arial"/>
            <w:b/>
            <w:bCs/>
            <w:sz w:val="24"/>
            <w:szCs w:val="24"/>
            <w:rtl/>
          </w:rPr>
          <w:delText>"</w:delText>
        </w:r>
        <w:r w:rsidRPr="00E24065" w:rsidDel="00DE6A08">
          <w:rPr>
            <w:rFonts w:ascii="Arial" w:eastAsia="Times New Roman" w:hAnsi="Arial" w:cs="Arial"/>
            <w:b/>
            <w:bCs/>
            <w:sz w:val="24"/>
            <w:szCs w:val="24"/>
            <w:rtl/>
          </w:rPr>
          <w:delText>מחלקת הגימלאות הסכימו עם עיקרי טענותי אולם ידיהם היו כבולות לאור ההנחיות שקיבלו ממר אהרונוב. ע"פ המלצתם פניתי אל מר אהרונוב עם כל ההוכחות המצביעות על  כך שההנחיות שלו אינן נכונות</w:delText>
        </w:r>
        <w:r w:rsidRPr="005B643C" w:rsidDel="00DE6A08">
          <w:rPr>
            <w:rFonts w:ascii="Arial" w:eastAsia="Times New Roman" w:hAnsi="Arial" w:cs="Arial"/>
            <w:b/>
            <w:bCs/>
            <w:sz w:val="24"/>
            <w:szCs w:val="24"/>
            <w:rtl/>
          </w:rPr>
          <w:delText>."</w:delText>
        </w:r>
        <w:r w:rsidRPr="005B643C" w:rsidDel="00DE6A08">
          <w:rPr>
            <w:rFonts w:ascii="Arial" w:eastAsia="Times New Roman" w:hAnsi="Arial" w:cs="Arial" w:hint="cs"/>
            <w:b/>
            <w:bCs/>
            <w:sz w:val="24"/>
            <w:szCs w:val="24"/>
            <w:rtl/>
          </w:rPr>
          <w:delText xml:space="preserve"> </w:delText>
        </w:r>
        <w:r w:rsidRPr="00E24065" w:rsidDel="00DE6A08">
          <w:rPr>
            <w:rFonts w:ascii="David" w:eastAsia="Times New Roman" w:hAnsi="David" w:cs="David" w:hint="cs"/>
            <w:sz w:val="24"/>
            <w:szCs w:val="24"/>
            <w:highlight w:val="yellow"/>
            <w:rtl/>
          </w:rPr>
          <w:delText xml:space="preserve">(נספח  </w:delText>
        </w:r>
        <w:r w:rsidR="00164CB8" w:rsidDel="00DE6A08">
          <w:rPr>
            <w:rFonts w:ascii="David" w:eastAsia="Times New Roman" w:hAnsi="David" w:cs="David" w:hint="cs"/>
            <w:sz w:val="24"/>
            <w:szCs w:val="24"/>
            <w:highlight w:val="yellow"/>
            <w:rtl/>
          </w:rPr>
          <w:delText>4</w:delText>
        </w:r>
        <w:r w:rsidRPr="00E24065" w:rsidDel="00DE6A08">
          <w:rPr>
            <w:rFonts w:ascii="David" w:eastAsia="Times New Roman" w:hAnsi="David" w:cs="David" w:hint="cs"/>
            <w:sz w:val="24"/>
            <w:szCs w:val="24"/>
            <w:highlight w:val="yellow"/>
            <w:rtl/>
          </w:rPr>
          <w:delText xml:space="preserve"> </w:delText>
        </w:r>
        <w:r w:rsidR="005B643C" w:rsidDel="00DE6A08">
          <w:rPr>
            <w:rFonts w:ascii="David" w:eastAsia="Times New Roman" w:hAnsi="David" w:cs="David" w:hint="cs"/>
            <w:sz w:val="24"/>
            <w:szCs w:val="24"/>
            <w:highlight w:val="yellow"/>
            <w:rtl/>
          </w:rPr>
          <w:delText>לתשובה זו</w:delText>
        </w:r>
        <w:r w:rsidRPr="00E24065" w:rsidDel="00DE6A08">
          <w:rPr>
            <w:rFonts w:ascii="David" w:eastAsia="Times New Roman" w:hAnsi="David" w:cs="David" w:hint="cs"/>
            <w:sz w:val="24"/>
            <w:szCs w:val="24"/>
            <w:highlight w:val="yellow"/>
            <w:rtl/>
          </w:rPr>
          <w:delText xml:space="preserve"> מצ"ב)</w:delText>
        </w:r>
      </w:del>
    </w:p>
    <w:p w:rsidR="00E24065" w:rsidRPr="00E24065" w:rsidDel="00DE6A08" w:rsidRDefault="00E24065" w:rsidP="00E24065">
      <w:pPr>
        <w:tabs>
          <w:tab w:val="left" w:pos="566"/>
        </w:tabs>
        <w:spacing w:after="200" w:line="360" w:lineRule="auto"/>
        <w:ind w:left="566"/>
        <w:jc w:val="both"/>
        <w:rPr>
          <w:del w:id="685" w:author="Ofir Tal" w:date="2021-02-17T18:41:00Z"/>
          <w:rFonts w:ascii="Times New Roman" w:eastAsia="Times New Roman" w:hAnsi="Times New Roman" w:cs="David"/>
          <w:sz w:val="24"/>
          <w:szCs w:val="24"/>
          <w:rtl/>
          <w:lang w:eastAsia="he-IL"/>
        </w:rPr>
      </w:pPr>
      <w:del w:id="686" w:author="Ofir Tal" w:date="2021-02-17T18:41:00Z">
        <w:r w:rsidRPr="00E24065" w:rsidDel="00DE6A08">
          <w:rPr>
            <w:rFonts w:ascii="Arial" w:eastAsia="Times New Roman" w:hAnsi="Arial" w:cs="Arial" w:hint="cs"/>
            <w:b/>
            <w:bCs/>
            <w:sz w:val="24"/>
            <w:szCs w:val="24"/>
            <w:rtl/>
          </w:rPr>
          <w:delText xml:space="preserve"> </w:delText>
        </w:r>
      </w:del>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וזכות התקיפה המשפטית של ההחלטה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ins w:id="687" w:author="Ofir Tal" w:date="2021-02-17T18:41:00Z">
        <w:r w:rsidR="00DE6A08">
          <w:rPr>
            <w:rFonts w:ascii="Times New Roman" w:eastAsia="Times New Roman" w:hAnsi="Times New Roman" w:cs="David" w:hint="cs"/>
            <w:b/>
            <w:bCs/>
            <w:sz w:val="24"/>
            <w:szCs w:val="24"/>
            <w:rtl/>
            <w:lang w:eastAsia="he-IL"/>
          </w:rPr>
          <w:t xml:space="preserve"> בחודש דצמבר 2012</w:t>
        </w:r>
      </w:ins>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ins w:id="688" w:author="Ofir Tal" w:date="2021-02-17T18:42:00Z"/>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בטרם נסיים נבקש להבהיר כי </w:t>
      </w:r>
      <w:r w:rsidRPr="00E24065">
        <w:rPr>
          <w:rFonts w:ascii="Times New Roman" w:eastAsia="Times New Roman" w:hAnsi="Times New Roman" w:cs="David"/>
          <w:sz w:val="24"/>
          <w:szCs w:val="24"/>
          <w:rtl/>
          <w:lang w:eastAsia="he-IL"/>
        </w:rPr>
        <w:t>–</w:t>
      </w:r>
    </w:p>
    <w:p w:rsidR="00DE6A08" w:rsidRPr="00E24065" w:rsidDel="00DE6A08" w:rsidRDefault="009259DE" w:rsidP="00E24065">
      <w:pPr>
        <w:numPr>
          <w:ilvl w:val="0"/>
          <w:numId w:val="1"/>
        </w:numPr>
        <w:tabs>
          <w:tab w:val="left" w:pos="566"/>
        </w:tabs>
        <w:spacing w:after="200" w:line="360" w:lineRule="auto"/>
        <w:ind w:left="566" w:hanging="540"/>
        <w:jc w:val="both"/>
        <w:rPr>
          <w:del w:id="689" w:author="Ofir Tal" w:date="2021-02-17T18:42:00Z"/>
          <w:rFonts w:ascii="Times New Roman" w:eastAsia="Times New Roman" w:hAnsi="Times New Roman" w:cs="David"/>
          <w:sz w:val="24"/>
          <w:szCs w:val="24"/>
          <w:lang w:eastAsia="he-IL"/>
        </w:rPr>
      </w:pPr>
      <w:ins w:id="690" w:author="Ofir Tal" w:date="2021-02-17T18:44:00Z">
        <w:r>
          <w:rPr>
            <w:rFonts w:ascii="Times New Roman" w:eastAsia="Times New Roman" w:hAnsi="Times New Roman" w:cs="David" w:hint="cs"/>
            <w:sz w:val="24"/>
            <w:szCs w:val="24"/>
            <w:rtl/>
            <w:lang w:eastAsia="he-IL"/>
          </w:rPr>
          <w:t xml:space="preserve">כי </w:t>
        </w:r>
      </w:ins>
    </w:p>
    <w:p w:rsidR="00DE6A08" w:rsidRDefault="00DE6A08" w:rsidP="00DE6A08">
      <w:pPr>
        <w:pStyle w:val="a3"/>
        <w:numPr>
          <w:ilvl w:val="0"/>
          <w:numId w:val="4"/>
        </w:numPr>
        <w:tabs>
          <w:tab w:val="left" w:pos="566"/>
        </w:tabs>
        <w:spacing w:after="200" w:line="360" w:lineRule="auto"/>
        <w:contextualSpacing w:val="0"/>
        <w:jc w:val="both"/>
        <w:rPr>
          <w:ins w:id="691" w:author="Ofir Tal" w:date="2021-02-17T18:42:00Z"/>
          <w:rFonts w:cs="David"/>
          <w:sz w:val="24"/>
          <w:szCs w:val="24"/>
        </w:rPr>
      </w:pPr>
      <w:ins w:id="692" w:author="Ofir Tal" w:date="2021-02-17T18:42:00Z">
        <w:r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ins>
    </w:p>
    <w:p w:rsidR="00DE6A08" w:rsidRPr="007664B8" w:rsidRDefault="00DE6A08" w:rsidP="00DE6A08">
      <w:pPr>
        <w:pStyle w:val="a3"/>
        <w:numPr>
          <w:ilvl w:val="0"/>
          <w:numId w:val="4"/>
        </w:numPr>
        <w:tabs>
          <w:tab w:val="left" w:pos="566"/>
        </w:tabs>
        <w:spacing w:after="200" w:line="360" w:lineRule="auto"/>
        <w:contextualSpacing w:val="0"/>
        <w:jc w:val="both"/>
        <w:rPr>
          <w:ins w:id="693" w:author="Ofir Tal" w:date="2021-02-17T18:42:00Z"/>
          <w:rFonts w:cs="David"/>
          <w:sz w:val="24"/>
          <w:szCs w:val="24"/>
        </w:rPr>
      </w:pPr>
      <w:ins w:id="694" w:author="Ofir Tal" w:date="2021-02-17T18:42:00Z">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בהתאם למפורט לעיל.</w:t>
        </w:r>
      </w:ins>
    </w:p>
    <w:p w:rsidR="009259DE" w:rsidRDefault="00DE6A08">
      <w:pPr>
        <w:numPr>
          <w:ilvl w:val="0"/>
          <w:numId w:val="1"/>
        </w:numPr>
        <w:tabs>
          <w:tab w:val="left" w:pos="566"/>
        </w:tabs>
        <w:spacing w:after="200" w:line="360" w:lineRule="auto"/>
        <w:ind w:left="566" w:hanging="540"/>
        <w:jc w:val="both"/>
        <w:rPr>
          <w:ins w:id="695" w:author="Ofir Tal" w:date="2021-02-17T18:46:00Z"/>
          <w:rFonts w:ascii="Times New Roman" w:eastAsia="Times New Roman" w:hAnsi="Times New Roman" w:cs="David"/>
          <w:sz w:val="24"/>
          <w:szCs w:val="24"/>
          <w:lang w:eastAsia="he-IL"/>
        </w:rPr>
        <w:pPrChange w:id="696" w:author="Ofir Tal" w:date="2021-02-17T18:46:00Z">
          <w:pPr>
            <w:numPr>
              <w:numId w:val="1"/>
            </w:numPr>
            <w:tabs>
              <w:tab w:val="left" w:pos="566"/>
              <w:tab w:val="num" w:pos="630"/>
            </w:tabs>
            <w:spacing w:after="200" w:line="360" w:lineRule="auto"/>
            <w:ind w:left="566" w:hanging="540"/>
            <w:jc w:val="both"/>
          </w:pPr>
        </w:pPrChange>
      </w:pPr>
      <w:ins w:id="697" w:author="Ofir Tal" w:date="2021-02-17T18:42:00Z">
        <w:r>
          <w:rPr>
            <w:rFonts w:ascii="Times New Roman" w:eastAsia="Times New Roman" w:hAnsi="Times New Roman" w:cs="David" w:hint="cs"/>
            <w:sz w:val="24"/>
            <w:szCs w:val="24"/>
            <w:rtl/>
            <w:lang w:eastAsia="he-IL"/>
          </w:rPr>
          <w:t xml:space="preserve">כמו כן יודגש כי המערער עומד על כל טענותיו, </w:t>
        </w:r>
      </w:ins>
      <w:ins w:id="698" w:author="Ofir Tal" w:date="2021-02-17T18:45:00Z">
        <w:r w:rsidR="009259DE">
          <w:rPr>
            <w:rFonts w:ascii="Times New Roman" w:eastAsia="Times New Roman" w:hAnsi="Times New Roman" w:cs="David" w:hint="cs"/>
            <w:sz w:val="24"/>
            <w:szCs w:val="24"/>
            <w:rtl/>
            <w:lang w:eastAsia="he-IL"/>
          </w:rPr>
          <w:t>לרבות</w:t>
        </w:r>
      </w:ins>
      <w:ins w:id="699" w:author="Ofir Tal" w:date="2021-02-17T18:43:00Z">
        <w:r>
          <w:rPr>
            <w:rFonts w:ascii="Times New Roman" w:eastAsia="Times New Roman" w:hAnsi="Times New Roman" w:cs="David" w:hint="cs"/>
            <w:sz w:val="24"/>
            <w:szCs w:val="24"/>
            <w:rtl/>
            <w:lang w:eastAsia="he-IL"/>
          </w:rPr>
          <w:t xml:space="preserve"> טענתו כי ס</w:t>
        </w:r>
        <w:r w:rsidRPr="00E24065">
          <w:rPr>
            <w:rFonts w:ascii="Calibri" w:eastAsia="Calibri" w:hAnsi="Calibri" w:cs="David" w:hint="cs"/>
            <w:sz w:val="24"/>
            <w:szCs w:val="24"/>
            <w:rtl/>
          </w:rPr>
          <w:t xml:space="preserve">עיף 43 לחוק </w:t>
        </w:r>
        <w:proofErr w:type="spellStart"/>
        <w:r w:rsidRPr="00E24065">
          <w:rPr>
            <w:rFonts w:ascii="Calibri" w:eastAsia="Calibri" w:hAnsi="Calibri" w:cs="David" w:hint="cs"/>
            <w:sz w:val="24"/>
            <w:szCs w:val="24"/>
            <w:rtl/>
          </w:rPr>
          <w:t>הגימלאות</w:t>
        </w:r>
        <w:proofErr w:type="spellEnd"/>
        <w:r w:rsidRPr="00E24065">
          <w:rPr>
            <w:rFonts w:ascii="Calibri" w:eastAsia="Calibri" w:hAnsi="Calibri" w:cs="David" w:hint="cs"/>
            <w:sz w:val="24"/>
            <w:szCs w:val="24"/>
            <w:rtl/>
          </w:rPr>
          <w:t xml:space="preserve"> </w:t>
        </w:r>
        <w:r w:rsidR="009259DE">
          <w:rPr>
            <w:rFonts w:ascii="Calibri" w:eastAsia="Calibri" w:hAnsi="Calibri" w:cs="David" w:hint="cs"/>
            <w:sz w:val="24"/>
            <w:szCs w:val="24"/>
            <w:rtl/>
          </w:rPr>
          <w:t xml:space="preserve">לא חל על </w:t>
        </w:r>
      </w:ins>
      <w:ins w:id="700" w:author="Ofir Tal" w:date="2021-02-17T18:44:00Z">
        <w:r w:rsidR="009259DE">
          <w:rPr>
            <w:rFonts w:ascii="Calibri" w:eastAsia="Calibri" w:hAnsi="Calibri" w:cs="David" w:hint="cs"/>
            <w:sz w:val="24"/>
            <w:szCs w:val="24"/>
            <w:rtl/>
          </w:rPr>
          <w:t>היחסים בין הצדדים</w:t>
        </w:r>
      </w:ins>
      <w:ins w:id="701" w:author="Ofir Tal" w:date="2021-02-17T18:43:00Z">
        <w:r w:rsidRPr="00E24065">
          <w:rPr>
            <w:rFonts w:ascii="Calibri" w:eastAsia="Calibri" w:hAnsi="Calibri" w:cs="David" w:hint="cs"/>
            <w:sz w:val="24"/>
            <w:szCs w:val="24"/>
            <w:rtl/>
          </w:rPr>
          <w:t xml:space="preserve">, </w:t>
        </w:r>
        <w:r>
          <w:rPr>
            <w:rFonts w:ascii="Calibri" w:eastAsia="Calibri" w:hAnsi="Calibri" w:cs="David" w:hint="cs"/>
            <w:sz w:val="24"/>
            <w:szCs w:val="24"/>
            <w:rtl/>
          </w:rPr>
          <w:t>כפי שעולה מסעיף 11, 12 ו-13 לחוזה</w:t>
        </w:r>
      </w:ins>
      <w:ins w:id="702" w:author="Ofir Tal" w:date="2021-02-17T18:44:00Z">
        <w:r w:rsidR="009259DE">
          <w:rPr>
            <w:rFonts w:ascii="Calibri" w:eastAsia="Calibri" w:hAnsi="Calibri" w:cs="David" w:hint="cs"/>
            <w:sz w:val="24"/>
            <w:szCs w:val="24"/>
            <w:rtl/>
          </w:rPr>
          <w:t xml:space="preserve"> העבודה</w:t>
        </w:r>
      </w:ins>
      <w:ins w:id="703" w:author="Ofir Tal" w:date="2021-02-17T18:45:00Z">
        <w:r w:rsidR="009259DE">
          <w:rPr>
            <w:rFonts w:ascii="Times New Roman" w:eastAsia="Times New Roman" w:hAnsi="Times New Roman" w:cs="David" w:hint="cs"/>
            <w:sz w:val="24"/>
            <w:szCs w:val="24"/>
            <w:rtl/>
            <w:lang w:eastAsia="he-IL"/>
          </w:rPr>
          <w:t xml:space="preserve">, וכי </w:t>
        </w:r>
        <w:proofErr w:type="spellStart"/>
        <w:r w:rsidR="009259DE">
          <w:rPr>
            <w:rFonts w:ascii="Times New Roman" w:eastAsia="Times New Roman" w:hAnsi="Times New Roman" w:cs="David" w:hint="cs"/>
            <w:sz w:val="24"/>
            <w:szCs w:val="24"/>
            <w:rtl/>
            <w:lang w:eastAsia="he-IL"/>
          </w:rPr>
          <w:t>מירוץ</w:t>
        </w:r>
        <w:proofErr w:type="spellEnd"/>
        <w:r w:rsidR="009259DE">
          <w:rPr>
            <w:rFonts w:ascii="Times New Roman" w:eastAsia="Times New Roman" w:hAnsi="Times New Roman" w:cs="David" w:hint="cs"/>
            <w:sz w:val="24"/>
            <w:szCs w:val="24"/>
            <w:rtl/>
            <w:lang w:eastAsia="he-IL"/>
          </w:rPr>
          <w:t xml:space="preserve"> הזמנים בכל העילות יכול היה להתחיל</w:t>
        </w:r>
      </w:ins>
      <w:ins w:id="704" w:author="Ofir Tal" w:date="2021-02-17T18:46:00Z">
        <w:r w:rsidR="009259DE">
          <w:rPr>
            <w:rFonts w:ascii="Times New Roman" w:eastAsia="Times New Roman" w:hAnsi="Times New Roman" w:cs="David" w:hint="cs"/>
            <w:sz w:val="24"/>
            <w:szCs w:val="24"/>
            <w:rtl/>
            <w:lang w:eastAsia="he-IL"/>
          </w:rPr>
          <w:t>, לכל המוקדם,</w:t>
        </w:r>
      </w:ins>
      <w:ins w:id="705" w:author="Ofir Tal" w:date="2021-02-17T18:45:00Z">
        <w:r w:rsidR="009259DE">
          <w:rPr>
            <w:rFonts w:ascii="Times New Roman" w:eastAsia="Times New Roman" w:hAnsi="Times New Roman" w:cs="David" w:hint="cs"/>
            <w:sz w:val="24"/>
            <w:szCs w:val="24"/>
            <w:rtl/>
            <w:lang w:eastAsia="he-IL"/>
          </w:rPr>
          <w:t xml:space="preserve"> מהמועד שבו קיבל המערער לידיו את ההחלטה של הגורם המוסמך</w:t>
        </w:r>
      </w:ins>
      <w:ins w:id="706" w:author="Ofir Tal" w:date="2021-02-17T18:46:00Z">
        <w:r w:rsidR="009259DE">
          <w:rPr>
            <w:rFonts w:ascii="Times New Roman" w:eastAsia="Times New Roman" w:hAnsi="Times New Roman" w:cs="David" w:hint="cs"/>
            <w:sz w:val="24"/>
            <w:szCs w:val="24"/>
            <w:rtl/>
            <w:lang w:eastAsia="he-IL"/>
          </w:rPr>
          <w:t xml:space="preserve"> להפסקת עבודתו, בחודש דצמבר 2012. </w:t>
        </w:r>
      </w:ins>
    </w:p>
    <w:p w:rsidR="00E24065" w:rsidRPr="00E24065" w:rsidDel="009259DE" w:rsidRDefault="00E24065" w:rsidP="00E24065">
      <w:pPr>
        <w:numPr>
          <w:ilvl w:val="0"/>
          <w:numId w:val="4"/>
        </w:numPr>
        <w:tabs>
          <w:tab w:val="left" w:pos="566"/>
        </w:tabs>
        <w:spacing w:after="200" w:line="360" w:lineRule="auto"/>
        <w:jc w:val="both"/>
        <w:rPr>
          <w:del w:id="707" w:author="Ofir Tal" w:date="2021-02-17T18:47:00Z"/>
          <w:rFonts w:ascii="Calibri" w:eastAsia="Calibri" w:hAnsi="Calibri" w:cs="David"/>
          <w:sz w:val="24"/>
          <w:szCs w:val="24"/>
        </w:rPr>
      </w:pPr>
      <w:del w:id="708" w:author="Ofir Tal" w:date="2021-02-17T18:47:00Z">
        <w:r w:rsidRPr="00E24065" w:rsidDel="009259DE">
          <w:rPr>
            <w:rFonts w:ascii="Calibri" w:eastAsia="Calibri" w:hAnsi="Calibri" w:cs="David" w:hint="cs"/>
            <w:sz w:val="24"/>
            <w:szCs w:val="24"/>
            <w:rtl/>
          </w:rPr>
          <w:delText xml:space="preserve">אנו חוזרים על עמדתינו, כי בנוסף לנימוקים המפורטים לעיל, סעיף 43 לחוק הגימלאות כלל על החוזה וגם לא על מרכיב הגימלא לפי דירוג דרגה, </w:delText>
        </w:r>
        <w:r w:rsidR="003804FA" w:rsidDel="009259DE">
          <w:rPr>
            <w:rFonts w:ascii="Calibri" w:eastAsia="Calibri" w:hAnsi="Calibri" w:cs="David" w:hint="cs"/>
            <w:sz w:val="24"/>
            <w:szCs w:val="24"/>
            <w:rtl/>
          </w:rPr>
          <w:delText xml:space="preserve">כפי שעולה מסעיף 11, 12 ו-13 לחוזה. </w:delText>
        </w:r>
      </w:del>
    </w:p>
    <w:p w:rsidR="00E24065" w:rsidRPr="00E24065" w:rsidDel="009259DE" w:rsidRDefault="00E24065" w:rsidP="005B643C">
      <w:pPr>
        <w:numPr>
          <w:ilvl w:val="0"/>
          <w:numId w:val="4"/>
        </w:numPr>
        <w:tabs>
          <w:tab w:val="left" w:pos="566"/>
        </w:tabs>
        <w:spacing w:after="120" w:line="360" w:lineRule="auto"/>
        <w:jc w:val="both"/>
        <w:rPr>
          <w:del w:id="709" w:author="Ofir Tal" w:date="2021-02-17T18:47:00Z"/>
          <w:rFonts w:ascii="Calibri" w:eastAsia="Calibri" w:hAnsi="Calibri" w:cs="David"/>
          <w:sz w:val="24"/>
          <w:szCs w:val="24"/>
        </w:rPr>
      </w:pPr>
      <w:del w:id="710" w:author="Ofir Tal" w:date="2021-02-17T18:47:00Z">
        <w:r w:rsidRPr="00E24065" w:rsidDel="009259DE">
          <w:rPr>
            <w:rFonts w:ascii="Calibri" w:eastAsia="Calibri" w:hAnsi="Calibri" w:cs="David" w:hint="cs"/>
            <w:sz w:val="24"/>
            <w:szCs w:val="24"/>
            <w:rtl/>
          </w:rPr>
          <w:delText xml:space="preserve">  באת כוח המדינה, בהגינותה, חזרה ואישרה בהשלמת הטיעון כי היא מסכימה כי טענותיו של המערער בעניין דרגת הפרישה יתבררו לגופן בבית הדין קמא אולם לשיטתינו יש לברר בבית הדין קמא גם את תביעת המערער נגד נציב(ות) שרות המדינה, שבשמו נחתמה החלטתו ביום 21.11.2012 על הפסקת עבודת המערער והפרשתו לגימלאות, ללא שימוע ותוך הפרת תנאי חוזה העבודה. </w:delText>
        </w:r>
      </w:del>
    </w:p>
    <w:p w:rsidR="00E24065" w:rsidRPr="00E24065" w:rsidDel="009259DE" w:rsidRDefault="00E24065" w:rsidP="005B643C">
      <w:pPr>
        <w:tabs>
          <w:tab w:val="left" w:pos="566"/>
        </w:tabs>
        <w:spacing w:after="120" w:line="360" w:lineRule="auto"/>
        <w:ind w:left="566"/>
        <w:jc w:val="both"/>
        <w:rPr>
          <w:del w:id="711" w:author="Ofir Tal" w:date="2021-02-17T18:47:00Z"/>
          <w:rFonts w:ascii="Times New Roman" w:eastAsia="Times New Roman" w:hAnsi="Times New Roman" w:cs="David"/>
          <w:sz w:val="24"/>
          <w:szCs w:val="24"/>
          <w:lang w:eastAsia="he-IL"/>
        </w:rPr>
      </w:pPr>
      <w:del w:id="712" w:author="Ofir Tal" w:date="2021-02-17T18:47:00Z">
        <w:r w:rsidRPr="00E24065" w:rsidDel="009259DE">
          <w:rPr>
            <w:rFonts w:ascii="Times New Roman" w:eastAsia="Times New Roman" w:hAnsi="Times New Roman" w:cs="David" w:hint="cs"/>
            <w:sz w:val="24"/>
            <w:szCs w:val="24"/>
            <w:rtl/>
            <w:lang w:eastAsia="he-IL"/>
          </w:rPr>
          <w:delText xml:space="preserve">ונסביר: </w:delText>
        </w:r>
      </w:del>
    </w:p>
    <w:p w:rsidR="00E24065" w:rsidDel="009259DE" w:rsidRDefault="003804FA" w:rsidP="005B643C">
      <w:pPr>
        <w:spacing w:after="0" w:line="360" w:lineRule="auto"/>
        <w:ind w:left="651" w:hanging="566"/>
        <w:rPr>
          <w:del w:id="713" w:author="Ofir Tal" w:date="2021-02-17T18:47:00Z"/>
          <w:rFonts w:ascii="David" w:eastAsia="Times New Roman" w:hAnsi="David" w:cs="David"/>
          <w:b/>
          <w:bCs/>
          <w:sz w:val="24"/>
          <w:szCs w:val="24"/>
          <w:u w:val="single"/>
          <w:rtl/>
          <w:lang w:eastAsia="he-IL"/>
        </w:rPr>
      </w:pPr>
      <w:del w:id="714" w:author="Ofir Tal" w:date="2021-02-17T18:47:00Z">
        <w:r w:rsidDel="009259DE">
          <w:rPr>
            <w:rFonts w:ascii="David" w:eastAsia="Times New Roman" w:hAnsi="David" w:cs="David" w:hint="cs"/>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 xml:space="preserve"> כמתואר בכתב התביעה</w:delText>
        </w:r>
        <w:r w:rsidDel="009259DE">
          <w:rPr>
            <w:rFonts w:ascii="David" w:eastAsia="Times New Roman" w:hAnsi="David" w:cs="David" w:hint="cs"/>
            <w:sz w:val="24"/>
            <w:szCs w:val="24"/>
            <w:rtl/>
            <w:lang w:eastAsia="he-IL"/>
          </w:rPr>
          <w:delText xml:space="preserve"> (פיסקאות32-33)</w:delText>
        </w:r>
        <w:r w:rsidR="00E24065" w:rsidRPr="00E24065" w:rsidDel="009259DE">
          <w:rPr>
            <w:rFonts w:ascii="David" w:eastAsia="Times New Roman" w:hAnsi="David" w:cs="David" w:hint="cs"/>
            <w:sz w:val="24"/>
            <w:szCs w:val="24"/>
            <w:rtl/>
            <w:lang w:eastAsia="he-IL"/>
          </w:rPr>
          <w:delText xml:space="preserve">, ביום 5.8.2012 </w:delText>
        </w:r>
        <w:r w:rsidR="00E24065" w:rsidRPr="00E24065" w:rsidDel="009259DE">
          <w:rPr>
            <w:rFonts w:ascii="David" w:eastAsia="Times New Roman" w:hAnsi="David" w:cs="David"/>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 xml:space="preserve">אסרה </w:delText>
        </w:r>
        <w:r w:rsidR="00E24065" w:rsidRPr="00E24065" w:rsidDel="009259DE">
          <w:rPr>
            <w:rFonts w:ascii="David" w:eastAsia="Times New Roman" w:hAnsi="David" w:cs="David"/>
            <w:sz w:val="24"/>
            <w:szCs w:val="24"/>
            <w:rtl/>
            <w:lang w:eastAsia="he-IL"/>
          </w:rPr>
          <w:delText xml:space="preserve">סמנכל"ית האוצר </w:delText>
        </w:r>
        <w:r w:rsidR="00E24065" w:rsidRPr="00E24065" w:rsidDel="009259DE">
          <w:rPr>
            <w:rFonts w:ascii="David" w:eastAsia="Times New Roman" w:hAnsi="David" w:cs="David" w:hint="cs"/>
            <w:sz w:val="24"/>
            <w:szCs w:val="24"/>
            <w:rtl/>
            <w:lang w:eastAsia="he-IL"/>
          </w:rPr>
          <w:delText>ע</w:delText>
        </w:r>
        <w:r w:rsidR="00E24065" w:rsidRPr="00E24065" w:rsidDel="009259DE">
          <w:rPr>
            <w:rFonts w:ascii="David" w:eastAsia="Times New Roman" w:hAnsi="David" w:cs="David"/>
            <w:sz w:val="24"/>
            <w:szCs w:val="24"/>
            <w:rtl/>
            <w:lang w:eastAsia="he-IL"/>
          </w:rPr>
          <w:delText xml:space="preserve">ל המערער להכנס למשרדו, אחרת יחשב למסיג גבול, </w:delText>
        </w:r>
        <w:r w:rsidR="00E24065" w:rsidRPr="00E24065" w:rsidDel="009259DE">
          <w:rPr>
            <w:rFonts w:ascii="David" w:eastAsia="Times New Roman" w:hAnsi="David" w:cs="David"/>
            <w:b/>
            <w:bCs/>
            <w:sz w:val="24"/>
            <w:szCs w:val="24"/>
            <w:u w:val="single"/>
            <w:rtl/>
            <w:lang w:eastAsia="he-IL"/>
          </w:rPr>
          <w:delText>בטיעון  שקרי ש</w:delText>
        </w:r>
        <w:r w:rsidR="005B643C" w:rsidDel="009259DE">
          <w:rPr>
            <w:rFonts w:ascii="David" w:eastAsia="Times New Roman" w:hAnsi="David" w:cs="David" w:hint="cs"/>
            <w:b/>
            <w:bCs/>
            <w:sz w:val="24"/>
            <w:szCs w:val="24"/>
            <w:u w:val="single"/>
            <w:rtl/>
            <w:lang w:eastAsia="he-IL"/>
          </w:rPr>
          <w:delText>ה</w:delText>
        </w:r>
        <w:r w:rsidR="005B643C" w:rsidDel="009259DE">
          <w:rPr>
            <w:rFonts w:ascii="David" w:eastAsia="Times New Roman" w:hAnsi="David" w:cs="David"/>
            <w:b/>
            <w:bCs/>
            <w:sz w:val="24"/>
            <w:szCs w:val="24"/>
            <w:u w:val="single"/>
            <w:rtl/>
            <w:lang w:eastAsia="he-IL"/>
          </w:rPr>
          <w:delText>חוז</w:delText>
        </w:r>
        <w:r w:rsidR="005B643C" w:rsidDel="009259DE">
          <w:rPr>
            <w:rFonts w:ascii="David" w:eastAsia="Times New Roman" w:hAnsi="David" w:cs="David" w:hint="cs"/>
            <w:b/>
            <w:bCs/>
            <w:sz w:val="24"/>
            <w:szCs w:val="24"/>
            <w:u w:val="single"/>
            <w:rtl/>
            <w:lang w:eastAsia="he-IL"/>
          </w:rPr>
          <w:delText xml:space="preserve"> </w:delText>
        </w:r>
        <w:r w:rsidR="00E24065" w:rsidRPr="00E24065" w:rsidDel="009259DE">
          <w:rPr>
            <w:rFonts w:ascii="David" w:eastAsia="Times New Roman" w:hAnsi="David" w:cs="David"/>
            <w:b/>
            <w:bCs/>
            <w:sz w:val="24"/>
            <w:szCs w:val="24"/>
            <w:u w:val="single"/>
            <w:rtl/>
            <w:lang w:eastAsia="he-IL"/>
          </w:rPr>
          <w:delText xml:space="preserve"> הגיע לסיומו</w:delText>
        </w:r>
        <w:r w:rsidR="00E24065" w:rsidRPr="00E24065" w:rsidDel="009259DE">
          <w:rPr>
            <w:rFonts w:ascii="David" w:eastAsia="Times New Roman" w:hAnsi="David" w:cs="David"/>
            <w:b/>
            <w:bCs/>
            <w:sz w:val="24"/>
            <w:szCs w:val="24"/>
            <w:rtl/>
            <w:lang w:eastAsia="he-IL"/>
          </w:rPr>
          <w:delText xml:space="preserve">. </w:delText>
        </w:r>
      </w:del>
    </w:p>
    <w:p w:rsidR="005B643C" w:rsidRPr="005B643C" w:rsidDel="009259DE" w:rsidRDefault="005B643C" w:rsidP="005B643C">
      <w:pPr>
        <w:spacing w:after="0" w:line="360" w:lineRule="auto"/>
        <w:ind w:left="651" w:hanging="566"/>
        <w:rPr>
          <w:del w:id="715" w:author="Ofir Tal" w:date="2021-02-17T18:47:00Z"/>
          <w:rFonts w:ascii="David" w:eastAsia="Times New Roman" w:hAnsi="David" w:cs="David"/>
          <w:b/>
          <w:bCs/>
          <w:sz w:val="6"/>
          <w:szCs w:val="6"/>
          <w:u w:val="single"/>
          <w:rtl/>
          <w:lang w:eastAsia="he-IL"/>
        </w:rPr>
      </w:pPr>
    </w:p>
    <w:p w:rsidR="00E24065" w:rsidRPr="00E24065" w:rsidDel="009259DE" w:rsidRDefault="00E24065" w:rsidP="00E24065">
      <w:pPr>
        <w:spacing w:after="120" w:line="360" w:lineRule="auto"/>
        <w:ind w:left="935" w:hanging="851"/>
        <w:rPr>
          <w:del w:id="716" w:author="Ofir Tal" w:date="2021-02-17T18:47:00Z"/>
          <w:rFonts w:ascii="David" w:eastAsia="Times New Roman" w:hAnsi="David" w:cs="David"/>
          <w:b/>
          <w:bCs/>
          <w:sz w:val="24"/>
          <w:szCs w:val="24"/>
          <w:rtl/>
          <w:lang w:eastAsia="he-IL"/>
        </w:rPr>
      </w:pPr>
      <w:del w:id="717" w:author="Ofir Tal" w:date="2021-02-17T18:47:00Z">
        <w:r w:rsidRPr="00E24065" w:rsidDel="009259DE">
          <w:rPr>
            <w:rFonts w:ascii="David" w:eastAsia="Times New Roman" w:hAnsi="David" w:cs="David"/>
            <w:b/>
            <w:bCs/>
            <w:sz w:val="24"/>
            <w:szCs w:val="24"/>
            <w:rtl/>
            <w:lang w:eastAsia="he-IL"/>
          </w:rPr>
          <w:delText xml:space="preserve">     בהקשר זה יש לציין:</w:delText>
        </w:r>
      </w:del>
    </w:p>
    <w:p w:rsidR="00E24065" w:rsidRPr="00E24065" w:rsidDel="009259DE" w:rsidRDefault="00E24065" w:rsidP="00E24065">
      <w:pPr>
        <w:spacing w:after="120" w:line="360" w:lineRule="auto"/>
        <w:ind w:left="793" w:hanging="425"/>
        <w:rPr>
          <w:del w:id="718" w:author="Ofir Tal" w:date="2021-02-17T18:47:00Z"/>
          <w:rFonts w:ascii="David" w:eastAsia="Times New Roman" w:hAnsi="David" w:cs="David"/>
          <w:sz w:val="24"/>
          <w:szCs w:val="24"/>
          <w:rtl/>
          <w:lang w:eastAsia="he-IL"/>
        </w:rPr>
      </w:pPr>
      <w:del w:id="719" w:author="Ofir Tal" w:date="2021-02-17T18:47:00Z">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א</w:delText>
        </w:r>
        <w:r w:rsidRPr="00E24065" w:rsidDel="009259DE">
          <w:rPr>
            <w:rFonts w:ascii="David" w:eastAsia="Times New Roman" w:hAnsi="David" w:cs="David"/>
            <w:sz w:val="24"/>
            <w:szCs w:val="24"/>
            <w:u w:val="single"/>
            <w:rtl/>
            <w:lang w:eastAsia="he-IL"/>
          </w:rPr>
          <w:delText>:</w:delText>
        </w:r>
        <w:r w:rsidRPr="00E24065" w:rsidDel="009259DE">
          <w:rPr>
            <w:rFonts w:ascii="David" w:eastAsia="Times New Roman" w:hAnsi="David" w:cs="David"/>
            <w:b/>
            <w:bCs/>
            <w:sz w:val="24"/>
            <w:szCs w:val="24"/>
            <w:u w:val="single"/>
            <w:rtl/>
            <w:lang w:eastAsia="he-IL"/>
          </w:rPr>
          <w:delText>הסמנכלי"ת לא פיטרה</w:delText>
        </w:r>
        <w:r w:rsidRPr="00E24065" w:rsidDel="009259DE">
          <w:rPr>
            <w:rFonts w:ascii="David" w:eastAsia="Times New Roman" w:hAnsi="David" w:cs="David"/>
            <w:b/>
            <w:bCs/>
            <w:sz w:val="24"/>
            <w:szCs w:val="24"/>
            <w:rtl/>
            <w:lang w:eastAsia="he-IL"/>
          </w:rPr>
          <w:delText xml:space="preserve"> –וע"פ החוזה גם לא יכלה לפטר- את התובע</w:delText>
        </w:r>
        <w:r w:rsidRPr="00E24065" w:rsidDel="009259DE">
          <w:rPr>
            <w:rFonts w:ascii="David" w:eastAsia="Times New Roman" w:hAnsi="David" w:cs="David"/>
            <w:sz w:val="24"/>
            <w:szCs w:val="24"/>
            <w:rtl/>
            <w:lang w:eastAsia="he-IL"/>
          </w:rPr>
          <w:delText xml:space="preserve"> (היא לא</w:delText>
        </w:r>
        <w:r w:rsidRPr="00E24065" w:rsidDel="009259DE">
          <w:rPr>
            <w:rFonts w:ascii="David" w:eastAsia="Times New Roman" w:hAnsi="David" w:cs="David"/>
            <w:b/>
            <w:b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היתה מוסמכת להחליט בעצמה על פיטורי עובד מדינה כלשהו). </w:delText>
        </w:r>
      </w:del>
    </w:p>
    <w:p w:rsidR="00E24065" w:rsidRPr="00E24065" w:rsidDel="009259DE" w:rsidRDefault="00E24065" w:rsidP="00E24065">
      <w:pPr>
        <w:spacing w:after="120" w:line="360" w:lineRule="auto"/>
        <w:ind w:left="651" w:hanging="283"/>
        <w:rPr>
          <w:del w:id="720" w:author="Ofir Tal" w:date="2021-02-17T18:47:00Z"/>
          <w:rFonts w:ascii="David" w:eastAsia="Times New Roman" w:hAnsi="David" w:cs="David"/>
          <w:b/>
          <w:bCs/>
          <w:sz w:val="24"/>
          <w:szCs w:val="24"/>
          <w:rtl/>
          <w:lang w:eastAsia="he-IL"/>
        </w:rPr>
      </w:pPr>
      <w:del w:id="721" w:author="Ofir Tal" w:date="2021-02-17T18:47:00Z">
        <w:r w:rsidRPr="00E24065" w:rsidDel="009259DE">
          <w:rPr>
            <w:rFonts w:ascii="David" w:eastAsia="Times New Roman" w:hAnsi="David" w:cs="David"/>
            <w:b/>
            <w:bCs/>
            <w:sz w:val="24"/>
            <w:szCs w:val="24"/>
            <w:rtl/>
            <w:lang w:eastAsia="he-IL"/>
          </w:rPr>
          <w:delText xml:space="preserve"> ב:</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סמנכ"לית האוצר</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מעולם לא היתה אחראית על המערער</w:delText>
        </w:r>
        <w:r w:rsidRPr="00E24065" w:rsidDel="009259DE">
          <w:rPr>
            <w:rFonts w:ascii="David" w:eastAsia="Times New Roman" w:hAnsi="David" w:cs="David"/>
            <w:sz w:val="24"/>
            <w:szCs w:val="24"/>
            <w:rtl/>
            <w:lang w:eastAsia="he-IL"/>
          </w:rPr>
          <w:delText xml:space="preserve">. כעובד אגף החשב הכללי –ולאורך יותר מארבעים שנה- כל העיניינים המינהליים, לרבות מינויים לתפקידים השונים, אישורי דרגות, ותק, חופשות, דיווחים מינהליים וכד', </w:delText>
        </w:r>
        <w:r w:rsidRPr="00E24065" w:rsidDel="009259DE">
          <w:rPr>
            <w:rFonts w:ascii="David" w:eastAsia="Times New Roman" w:hAnsi="David" w:cs="David"/>
            <w:b/>
            <w:bCs/>
            <w:sz w:val="24"/>
            <w:szCs w:val="24"/>
            <w:rtl/>
            <w:lang w:eastAsia="he-IL"/>
          </w:rPr>
          <w:delText xml:space="preserve">כולל הטיפול בהפסקת עבודה ופרישה לגימלאות </w:delText>
        </w:r>
        <w:r w:rsidRPr="00E24065" w:rsidDel="009259DE">
          <w:rPr>
            <w:rFonts w:ascii="David" w:eastAsia="Times New Roman" w:hAnsi="David" w:cs="David"/>
            <w:sz w:val="24"/>
            <w:szCs w:val="24"/>
            <w:rtl/>
            <w:lang w:eastAsia="he-IL"/>
          </w:rPr>
          <w:delText xml:space="preserve">(של עמיתי המערער), </w:delText>
        </w:r>
        <w:r w:rsidRPr="00E24065" w:rsidDel="009259DE">
          <w:rPr>
            <w:rFonts w:ascii="David" w:eastAsia="Times New Roman" w:hAnsi="David" w:cs="David"/>
            <w:b/>
            <w:bCs/>
            <w:sz w:val="24"/>
            <w:szCs w:val="24"/>
            <w:rtl/>
            <w:lang w:eastAsia="he-IL"/>
          </w:rPr>
          <w:delText>נעשו כולם מול סגן החשב הכללי ויחידת כח האדם של האגף</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ולא מול הסמנכ'לית</w:delText>
        </w:r>
        <w:r w:rsidRPr="00E24065" w:rsidDel="009259DE">
          <w:rPr>
            <w:rFonts w:ascii="David" w:eastAsia="Times New Roman" w:hAnsi="David" w:cs="David"/>
            <w:sz w:val="24"/>
            <w:szCs w:val="24"/>
            <w:rtl/>
            <w:lang w:eastAsia="he-IL"/>
          </w:rPr>
          <w:delText>. יחידת משאבי אנוש הכפופה לסמנכ"לית טיפלה רק באגפים אחרים ומסוימים של מטה משרד האוצר.</w:delText>
        </w:r>
        <w:r w:rsidRPr="00E24065" w:rsidDel="009259DE">
          <w:rPr>
            <w:rFonts w:ascii="David" w:eastAsia="Times New Roman" w:hAnsi="David" w:cs="David"/>
            <w:b/>
            <w:b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למיטב זכרונו, </w:delText>
        </w:r>
        <w:r w:rsidRPr="00E24065" w:rsidDel="009259DE">
          <w:rPr>
            <w:rFonts w:ascii="David" w:eastAsia="Times New Roman" w:hAnsi="David" w:cs="David" w:hint="cs"/>
            <w:sz w:val="24"/>
            <w:szCs w:val="24"/>
            <w:rtl/>
            <w:lang w:eastAsia="he-IL"/>
          </w:rPr>
          <w:delText xml:space="preserve">בכל 43 שנות עבודתו באגף החשב הכללי, </w:delText>
        </w:r>
        <w:r w:rsidRPr="00E24065" w:rsidDel="009259DE">
          <w:rPr>
            <w:rFonts w:ascii="David" w:eastAsia="Times New Roman" w:hAnsi="David" w:cs="David"/>
            <w:sz w:val="24"/>
            <w:szCs w:val="24"/>
            <w:rtl/>
            <w:lang w:eastAsia="he-IL"/>
          </w:rPr>
          <w:delText>לא היה ל</w:delText>
        </w:r>
        <w:r w:rsidRPr="00E24065" w:rsidDel="009259DE">
          <w:rPr>
            <w:rFonts w:ascii="David" w:eastAsia="Times New Roman" w:hAnsi="David" w:cs="David" w:hint="cs"/>
            <w:sz w:val="24"/>
            <w:szCs w:val="24"/>
            <w:rtl/>
            <w:lang w:eastAsia="he-IL"/>
          </w:rPr>
          <w:delText>מערער</w:delText>
        </w:r>
        <w:r w:rsidRPr="00E24065" w:rsidDel="009259DE">
          <w:rPr>
            <w:rFonts w:ascii="David" w:eastAsia="Times New Roman" w:hAnsi="David" w:cs="David"/>
            <w:sz w:val="24"/>
            <w:szCs w:val="24"/>
            <w:rtl/>
            <w:lang w:eastAsia="he-IL"/>
          </w:rPr>
          <w:delText xml:space="preserve"> קשר או מגע כלשהו עם סמנכ"לי האוצר לדורותיהם לפני 5.8.2012.  </w:delText>
        </w:r>
      </w:del>
    </w:p>
    <w:p w:rsidR="00E24065" w:rsidDel="009259DE" w:rsidRDefault="00E24065" w:rsidP="00E24065">
      <w:pPr>
        <w:spacing w:after="0" w:line="360" w:lineRule="auto"/>
        <w:ind w:left="368"/>
        <w:rPr>
          <w:del w:id="722" w:author="Ofir Tal" w:date="2021-02-17T18:47:00Z"/>
          <w:rFonts w:ascii="David" w:eastAsia="Times New Roman" w:hAnsi="David" w:cs="David"/>
          <w:sz w:val="24"/>
          <w:szCs w:val="24"/>
          <w:rtl/>
          <w:lang w:eastAsia="he-IL"/>
        </w:rPr>
      </w:pPr>
      <w:del w:id="723" w:author="Ofir Tal" w:date="2021-02-17T18:47:00Z">
        <w:r w:rsidRPr="00E24065" w:rsidDel="009259DE">
          <w:rPr>
            <w:rFonts w:ascii="David" w:eastAsia="Times New Roman" w:hAnsi="David" w:cs="David"/>
            <w:sz w:val="24"/>
            <w:szCs w:val="24"/>
            <w:rtl/>
            <w:lang w:eastAsia="he-IL"/>
          </w:rPr>
          <w:delText>מאחר והמהלך של הסמנכ"לית נגד המערער לא הגיע מהחשב הכללי (ר' לדוגמא פיסקא 29 לכתב התביעה) ולא מנציב(ות) שרות המדינה ש</w:delText>
        </w:r>
        <w:r w:rsidRPr="00E24065" w:rsidDel="009259DE">
          <w:rPr>
            <w:rFonts w:ascii="David" w:eastAsia="Times New Roman" w:hAnsi="David" w:cs="David" w:hint="cs"/>
            <w:sz w:val="24"/>
            <w:szCs w:val="24"/>
            <w:rtl/>
            <w:lang w:eastAsia="he-IL"/>
          </w:rPr>
          <w:delText xml:space="preserve">עמו </w:delText>
        </w:r>
        <w:r w:rsidRPr="00E24065" w:rsidDel="009259DE">
          <w:rPr>
            <w:rFonts w:ascii="David" w:eastAsia="Times New Roman" w:hAnsi="David" w:cs="David"/>
            <w:sz w:val="24"/>
            <w:szCs w:val="24"/>
            <w:rtl/>
            <w:lang w:eastAsia="he-IL"/>
          </w:rPr>
          <w:delText xml:space="preserve">חתם </w:delText>
        </w:r>
        <w:r w:rsidRPr="00E24065" w:rsidDel="009259DE">
          <w:rPr>
            <w:rFonts w:ascii="David" w:eastAsia="Times New Roman" w:hAnsi="David" w:cs="David" w:hint="cs"/>
            <w:sz w:val="24"/>
            <w:szCs w:val="24"/>
            <w:rtl/>
            <w:lang w:eastAsia="he-IL"/>
          </w:rPr>
          <w:delText xml:space="preserve">המערער </w:delText>
        </w:r>
        <w:r w:rsidRPr="00E24065" w:rsidDel="009259DE">
          <w:rPr>
            <w:rFonts w:ascii="David" w:eastAsia="Times New Roman" w:hAnsi="David" w:cs="David"/>
            <w:sz w:val="24"/>
            <w:szCs w:val="24"/>
            <w:rtl/>
            <w:lang w:eastAsia="he-IL"/>
          </w:rPr>
          <w:delText>על חוזה ההעסקה, לא ראה המערער "סוף פסוק"</w:delText>
        </w:r>
        <w:r w:rsidRPr="00E24065" w:rsidDel="009259DE">
          <w:rPr>
            <w:rFonts w:ascii="David" w:eastAsia="Times New Roman" w:hAnsi="David" w:cs="David"/>
            <w:b/>
            <w:b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במהלך מינהלי זה של סמנכ"לית האוצר </w:delText>
        </w:r>
        <w:r w:rsidRPr="00E24065" w:rsidDel="009259DE">
          <w:rPr>
            <w:rFonts w:ascii="David" w:eastAsia="Times New Roman" w:hAnsi="David" w:cs="David"/>
            <w:b/>
            <w:bCs/>
            <w:sz w:val="24"/>
            <w:szCs w:val="24"/>
            <w:rtl/>
            <w:lang w:eastAsia="he-IL"/>
          </w:rPr>
          <w:delText>ובודאי לא עילה מגובשת לתביעה נגד נציב(ות) שרות המדינה החתום על החוזה בשם המדינה, כמעסיקת המערער</w:delText>
        </w:r>
        <w:r w:rsidRPr="00E24065" w:rsidDel="009259DE">
          <w:rPr>
            <w:rFonts w:ascii="David" w:eastAsia="Times New Roman" w:hAnsi="David" w:cs="David"/>
            <w:sz w:val="24"/>
            <w:szCs w:val="24"/>
            <w:rtl/>
            <w:lang w:eastAsia="he-IL"/>
          </w:rPr>
          <w:delText xml:space="preserve">. </w:delText>
        </w:r>
      </w:del>
    </w:p>
    <w:p w:rsidR="005B643C" w:rsidRPr="00E24065" w:rsidDel="009259DE" w:rsidRDefault="005B643C" w:rsidP="00E24065">
      <w:pPr>
        <w:spacing w:after="0" w:line="360" w:lineRule="auto"/>
        <w:ind w:left="368"/>
        <w:rPr>
          <w:del w:id="724" w:author="Ofir Tal" w:date="2021-02-17T18:47:00Z"/>
          <w:rFonts w:ascii="David" w:eastAsia="Times New Roman" w:hAnsi="David" w:cs="David"/>
          <w:sz w:val="24"/>
          <w:szCs w:val="24"/>
          <w:rtl/>
          <w:lang w:eastAsia="he-IL"/>
        </w:rPr>
      </w:pPr>
    </w:p>
    <w:p w:rsidR="00E24065" w:rsidRPr="00E24065" w:rsidDel="009259DE" w:rsidRDefault="003804FA" w:rsidP="003804FA">
      <w:pPr>
        <w:spacing w:after="0" w:line="360" w:lineRule="auto"/>
        <w:ind w:left="368" w:hanging="141"/>
        <w:rPr>
          <w:del w:id="725" w:author="Ofir Tal" w:date="2021-02-17T18:47:00Z"/>
          <w:rFonts w:ascii="David" w:eastAsia="Times New Roman" w:hAnsi="David" w:cs="David"/>
          <w:sz w:val="24"/>
          <w:szCs w:val="24"/>
          <w:rtl/>
          <w:lang w:eastAsia="he-IL"/>
        </w:rPr>
      </w:pPr>
      <w:del w:id="726" w:author="Ofir Tal" w:date="2021-02-17T18:47:00Z">
        <w:r w:rsidDel="009259DE">
          <w:rPr>
            <w:rFonts w:ascii="David" w:eastAsia="Times New Roman" w:hAnsi="David" w:cs="David" w:hint="cs"/>
            <w:sz w:val="24"/>
            <w:szCs w:val="24"/>
            <w:rtl/>
            <w:lang w:eastAsia="he-IL"/>
          </w:rPr>
          <w:delText xml:space="preserve">  </w:delText>
        </w:r>
        <w:r w:rsidR="00E24065" w:rsidRPr="00E24065" w:rsidDel="009259DE">
          <w:rPr>
            <w:rFonts w:ascii="David" w:eastAsia="Times New Roman" w:hAnsi="David" w:cs="David"/>
            <w:sz w:val="24"/>
            <w:szCs w:val="24"/>
            <w:rtl/>
            <w:lang w:eastAsia="he-IL"/>
          </w:rPr>
          <w:delText xml:space="preserve"> ב"כ המערער </w:delText>
        </w:r>
        <w:r w:rsidR="00E24065" w:rsidRPr="00E24065" w:rsidDel="009259DE">
          <w:rPr>
            <w:rFonts w:ascii="David" w:eastAsia="Times New Roman" w:hAnsi="David" w:cs="David" w:hint="cs"/>
            <w:b/>
            <w:bCs/>
            <w:sz w:val="24"/>
            <w:szCs w:val="24"/>
            <w:u w:val="single"/>
            <w:rtl/>
            <w:lang w:eastAsia="he-IL"/>
          </w:rPr>
          <w:delText>ביום-</w:delText>
        </w:r>
        <w:r w:rsidR="00E24065" w:rsidRPr="00E24065" w:rsidDel="009259DE">
          <w:rPr>
            <w:rFonts w:ascii="David" w:eastAsia="Times New Roman" w:hAnsi="David" w:cs="David"/>
            <w:b/>
            <w:bCs/>
            <w:sz w:val="24"/>
            <w:szCs w:val="24"/>
            <w:u w:val="single"/>
            <w:rtl/>
            <w:lang w:eastAsia="he-IL"/>
          </w:rPr>
          <w:delText>12.8.12</w:delText>
        </w:r>
        <w:r w:rsidR="00E24065" w:rsidRPr="00E24065" w:rsidDel="009259DE">
          <w:rPr>
            <w:rFonts w:ascii="David" w:eastAsia="Times New Roman" w:hAnsi="David" w:cs="David"/>
            <w:sz w:val="24"/>
            <w:szCs w:val="24"/>
            <w:u w:val="single"/>
            <w:rtl/>
            <w:lang w:eastAsia="he-IL"/>
          </w:rPr>
          <w:delText xml:space="preserve"> </w:delText>
        </w:r>
        <w:r w:rsidR="00E24065" w:rsidRPr="00E24065" w:rsidDel="009259DE">
          <w:rPr>
            <w:rFonts w:ascii="David" w:eastAsia="Times New Roman" w:hAnsi="David" w:cs="David"/>
            <w:sz w:val="24"/>
            <w:szCs w:val="24"/>
            <w:rtl/>
            <w:lang w:eastAsia="he-IL"/>
          </w:rPr>
          <w:delText>לסמנכ</w:delText>
        </w:r>
        <w:r w:rsidDel="009259DE">
          <w:rPr>
            <w:rFonts w:ascii="David" w:eastAsia="Times New Roman" w:hAnsi="David" w:cs="David" w:hint="cs"/>
            <w:sz w:val="24"/>
            <w:szCs w:val="24"/>
            <w:rtl/>
            <w:lang w:eastAsia="he-IL"/>
          </w:rPr>
          <w:delText>'</w:delText>
        </w:r>
        <w:r w:rsidR="00E24065" w:rsidRPr="00E24065" w:rsidDel="009259DE">
          <w:rPr>
            <w:rFonts w:ascii="David" w:eastAsia="Times New Roman" w:hAnsi="David" w:cs="David"/>
            <w:sz w:val="24"/>
            <w:szCs w:val="24"/>
            <w:rtl/>
            <w:lang w:eastAsia="he-IL"/>
          </w:rPr>
          <w:delText>לית ודרש לאפשר לתובע לחזור לתפקידו ע"פ החוזה התקף בינו לבין נציבות שרות המדינה שלא הגיע לסיומו</w:delText>
        </w:r>
        <w:r w:rsidR="00E24065" w:rsidRPr="00E24065" w:rsidDel="009259DE">
          <w:rPr>
            <w:rFonts w:ascii="David" w:eastAsia="Times New Roman" w:hAnsi="David" w:cs="David" w:hint="cs"/>
            <w:sz w:val="24"/>
            <w:szCs w:val="24"/>
            <w:rtl/>
            <w:lang w:eastAsia="he-IL"/>
          </w:rPr>
          <w:delText xml:space="preserve">. </w:delText>
        </w:r>
        <w:r w:rsidR="00E24065" w:rsidRPr="00E24065" w:rsidDel="009259DE">
          <w:rPr>
            <w:rFonts w:ascii="David" w:eastAsia="Times New Roman" w:hAnsi="David" w:cs="David"/>
            <w:sz w:val="24"/>
            <w:szCs w:val="24"/>
            <w:rtl/>
            <w:lang w:eastAsia="he-IL"/>
          </w:rPr>
          <w:delText xml:space="preserve">לנוכח התעלמותה מפנייתו, פנה ב"כ המערער </w:delText>
        </w:r>
        <w:r w:rsidR="00E24065" w:rsidRPr="00E24065" w:rsidDel="009259DE">
          <w:rPr>
            <w:rFonts w:ascii="David" w:eastAsia="Times New Roman" w:hAnsi="David" w:cs="David" w:hint="cs"/>
            <w:b/>
            <w:bCs/>
            <w:sz w:val="24"/>
            <w:szCs w:val="24"/>
            <w:u w:val="single"/>
            <w:rtl/>
            <w:lang w:eastAsia="he-IL"/>
          </w:rPr>
          <w:delText xml:space="preserve">ביום </w:delText>
        </w:r>
        <w:r w:rsidR="00E24065" w:rsidRPr="00E24065" w:rsidDel="009259DE">
          <w:rPr>
            <w:rFonts w:ascii="David" w:eastAsia="Times New Roman" w:hAnsi="David" w:cs="David"/>
            <w:b/>
            <w:bCs/>
            <w:sz w:val="24"/>
            <w:szCs w:val="24"/>
            <w:u w:val="single"/>
            <w:rtl/>
            <w:lang w:eastAsia="he-IL"/>
          </w:rPr>
          <w:delText>4.9.2012</w:delText>
        </w:r>
        <w:r w:rsidR="00E24065" w:rsidRPr="00E24065" w:rsidDel="009259DE">
          <w:rPr>
            <w:rFonts w:ascii="David" w:eastAsia="Times New Roman" w:hAnsi="David" w:cs="David"/>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באותו ענין</w:delText>
        </w:r>
        <w:r w:rsidR="00E24065" w:rsidRPr="00E24065" w:rsidDel="009259DE">
          <w:rPr>
            <w:rFonts w:ascii="David" w:eastAsia="Times New Roman" w:hAnsi="David" w:cs="David"/>
            <w:sz w:val="24"/>
            <w:szCs w:val="24"/>
            <w:rtl/>
            <w:lang w:eastAsia="he-IL"/>
          </w:rPr>
          <w:delText xml:space="preserve"> ליועץ המשפטי של האוצר. </w:delText>
        </w:r>
        <w:r w:rsidR="00E24065" w:rsidRPr="00E24065" w:rsidDel="009259DE">
          <w:rPr>
            <w:rFonts w:ascii="David" w:eastAsia="Times New Roman" w:hAnsi="David" w:cs="David" w:hint="cs"/>
            <w:sz w:val="24"/>
            <w:szCs w:val="24"/>
            <w:rtl/>
            <w:lang w:eastAsia="he-IL"/>
          </w:rPr>
          <w:delText>(פיסקא 34 לכתב התביעה).</w:delText>
        </w:r>
      </w:del>
    </w:p>
    <w:p w:rsidR="00E24065" w:rsidRPr="00E24065" w:rsidDel="009259DE" w:rsidRDefault="00E24065" w:rsidP="005B643C">
      <w:pPr>
        <w:spacing w:after="0" w:line="360" w:lineRule="auto"/>
        <w:ind w:left="226"/>
        <w:rPr>
          <w:del w:id="727" w:author="Ofir Tal" w:date="2021-02-17T18:47:00Z"/>
          <w:rFonts w:ascii="David" w:eastAsia="Times New Roman" w:hAnsi="David" w:cs="David"/>
          <w:b/>
          <w:bCs/>
          <w:sz w:val="24"/>
          <w:szCs w:val="24"/>
          <w:rtl/>
          <w:lang w:eastAsia="he-IL"/>
        </w:rPr>
      </w:pPr>
      <w:del w:id="728" w:author="Ofir Tal" w:date="2021-02-17T18:47:00Z">
        <w:r w:rsidRPr="00E24065" w:rsidDel="009259DE">
          <w:rPr>
            <w:rFonts w:ascii="David" w:eastAsia="Times New Roman" w:hAnsi="David" w:cs="David"/>
            <w:sz w:val="24"/>
            <w:szCs w:val="24"/>
            <w:rtl/>
            <w:lang w:eastAsia="he-IL"/>
          </w:rPr>
          <w:delText xml:space="preserve"> במועד זה,</w:delText>
        </w:r>
        <w:r w:rsidRPr="00E24065" w:rsidDel="009259DE">
          <w:rPr>
            <w:rFonts w:ascii="David" w:eastAsia="Times New Roman" w:hAnsi="David" w:cs="David"/>
            <w:b/>
            <w:bCs/>
            <w:sz w:val="24"/>
            <w:szCs w:val="24"/>
            <w:rtl/>
            <w:lang w:eastAsia="he-IL"/>
          </w:rPr>
          <w:delText xml:space="preserve"> - כשעדיין לא מוצו ההליכים הראשוניים ביותר מול האוצר </w:delText>
        </w:r>
        <w:r w:rsidRPr="00E24065" w:rsidDel="009259DE">
          <w:rPr>
            <w:rFonts w:ascii="David" w:eastAsia="Times New Roman" w:hAnsi="David" w:cs="David"/>
            <w:b/>
            <w:bCs/>
            <w:sz w:val="24"/>
            <w:szCs w:val="24"/>
            <w:u w:val="single"/>
            <w:rtl/>
            <w:lang w:eastAsia="he-IL"/>
          </w:rPr>
          <w:delText>והיה סיכוי סביר שלאור טיעוני המערער ובא כוחו יסכים האוצר להחזיר את המערער לעבודה-</w:delText>
        </w:r>
        <w:r w:rsidRPr="00E24065" w:rsidDel="009259DE">
          <w:rPr>
            <w:rFonts w:ascii="David" w:eastAsia="Times New Roman" w:hAnsi="David" w:cs="David"/>
            <w:b/>
            <w:bCs/>
            <w:sz w:val="24"/>
            <w:szCs w:val="24"/>
            <w:rtl/>
            <w:lang w:eastAsia="he-IL"/>
          </w:rPr>
          <w:delText xml:space="preserve"> ברור שלא התגבשה עדיין, עילה להגיש תביעה על פיטורין. </w:delText>
        </w:r>
      </w:del>
    </w:p>
    <w:p w:rsidR="00E24065" w:rsidRPr="005B643C" w:rsidDel="009259DE" w:rsidRDefault="00E24065" w:rsidP="00E24065">
      <w:pPr>
        <w:spacing w:after="0" w:line="360" w:lineRule="auto"/>
        <w:ind w:left="226"/>
        <w:rPr>
          <w:del w:id="729" w:author="Ofir Tal" w:date="2021-02-17T18:47:00Z"/>
          <w:rFonts w:ascii="David" w:eastAsia="Times New Roman" w:hAnsi="David" w:cs="David"/>
          <w:sz w:val="24"/>
          <w:szCs w:val="24"/>
          <w:rtl/>
          <w:lang w:eastAsia="he-IL"/>
        </w:rPr>
      </w:pPr>
      <w:del w:id="730" w:author="Ofir Tal" w:date="2021-02-17T18:47:00Z">
        <w:r w:rsidRPr="005B643C" w:rsidDel="009259DE">
          <w:rPr>
            <w:rFonts w:ascii="David" w:eastAsia="Times New Roman" w:hAnsi="David" w:cs="David"/>
            <w:sz w:val="24"/>
            <w:szCs w:val="24"/>
            <w:rtl/>
            <w:lang w:eastAsia="he-IL"/>
          </w:rPr>
          <w:delText>ויובהר:</w:delText>
        </w:r>
      </w:del>
    </w:p>
    <w:p w:rsidR="00E24065" w:rsidRPr="00E24065" w:rsidDel="009259DE" w:rsidRDefault="00E24065" w:rsidP="00E24065">
      <w:pPr>
        <w:spacing w:after="0" w:line="360" w:lineRule="auto"/>
        <w:ind w:left="226"/>
        <w:rPr>
          <w:del w:id="731" w:author="Ofir Tal" w:date="2021-02-17T18:47:00Z"/>
          <w:rFonts w:ascii="David" w:eastAsia="Times New Roman" w:hAnsi="David" w:cs="David"/>
          <w:b/>
          <w:bCs/>
          <w:sz w:val="24"/>
          <w:szCs w:val="24"/>
          <w:rtl/>
          <w:lang w:eastAsia="he-IL"/>
        </w:rPr>
      </w:pPr>
      <w:del w:id="732" w:author="Ofir Tal" w:date="2021-02-17T18:47:00Z">
        <w:r w:rsidRPr="00E24065" w:rsidDel="009259DE">
          <w:rPr>
            <w:rFonts w:ascii="David" w:eastAsia="Times New Roman" w:hAnsi="David" w:cs="David"/>
            <w:sz w:val="24"/>
            <w:szCs w:val="24"/>
            <w:rtl/>
            <w:lang w:eastAsia="he-IL"/>
          </w:rPr>
          <w:delText>חוזה</w:delText>
        </w:r>
        <w:r w:rsidRPr="00E24065" w:rsidDel="009259DE">
          <w:rPr>
            <w:rFonts w:ascii="David" w:eastAsia="Times New Roman" w:hAnsi="David" w:cs="David" w:hint="cs"/>
            <w:sz w:val="24"/>
            <w:szCs w:val="24"/>
            <w:rtl/>
            <w:lang w:eastAsia="he-IL"/>
          </w:rPr>
          <w:delText xml:space="preserve"> העבודה עם המערער </w:delText>
        </w:r>
        <w:r w:rsidRPr="00E24065" w:rsidDel="009259DE">
          <w:rPr>
            <w:rFonts w:ascii="David" w:eastAsia="Times New Roman" w:hAnsi="David" w:cs="David"/>
            <w:sz w:val="24"/>
            <w:szCs w:val="24"/>
            <w:rtl/>
            <w:lang w:eastAsia="he-IL"/>
          </w:rPr>
          <w:delText>"נעשה ונחתם</w:delText>
        </w:r>
        <w:r w:rsidRPr="00E24065" w:rsidDel="009259DE">
          <w:rPr>
            <w:rFonts w:ascii="David" w:eastAsia="Times New Roman" w:hAnsi="David" w:cs="David"/>
            <w:b/>
            <w:bCs/>
            <w:sz w:val="24"/>
            <w:szCs w:val="24"/>
            <w:rtl/>
            <w:lang w:eastAsia="he-IL"/>
          </w:rPr>
          <w:delText xml:space="preserve">...בין ממשלת ישראל המיוצגת </w:delText>
        </w:r>
        <w:r w:rsidRPr="00E24065" w:rsidDel="009259DE">
          <w:rPr>
            <w:rFonts w:ascii="David" w:eastAsia="Times New Roman" w:hAnsi="David" w:cs="David"/>
            <w:b/>
            <w:bCs/>
            <w:sz w:val="24"/>
            <w:szCs w:val="24"/>
            <w:u w:val="single"/>
            <w:rtl/>
            <w:lang w:eastAsia="he-IL"/>
          </w:rPr>
          <w:delText>ע"י נציב שרות המדינה</w:delText>
        </w:r>
        <w:r w:rsidRPr="00E24065" w:rsidDel="009259DE">
          <w:rPr>
            <w:rFonts w:ascii="David" w:eastAsia="Times New Roman" w:hAnsi="David" w:cs="David"/>
            <w:b/>
            <w:bCs/>
            <w:sz w:val="24"/>
            <w:szCs w:val="24"/>
            <w:rtl/>
            <w:lang w:eastAsia="he-IL"/>
          </w:rPr>
          <w:delText>"</w:delText>
        </w:r>
        <w:r w:rsidRPr="00E24065" w:rsidDel="009259DE">
          <w:rPr>
            <w:rFonts w:ascii="David" w:eastAsia="Times New Roman" w:hAnsi="David" w:cs="David"/>
            <w:sz w:val="24"/>
            <w:szCs w:val="24"/>
            <w:rtl/>
            <w:lang w:eastAsia="he-IL"/>
          </w:rPr>
          <w:delText xml:space="preserve"> לבין המערער</w:delText>
        </w:r>
        <w:r w:rsidRPr="00E24065" w:rsidDel="009259DE">
          <w:rPr>
            <w:rFonts w:ascii="David" w:eastAsia="Times New Roman" w:hAnsi="David" w:cs="David" w:hint="cs"/>
            <w:sz w:val="24"/>
            <w:szCs w:val="24"/>
            <w:rtl/>
            <w:lang w:eastAsia="he-IL"/>
          </w:rPr>
          <w:delText>.</w:delText>
        </w:r>
        <w:r w:rsidRPr="00E24065" w:rsidDel="009259DE">
          <w:rPr>
            <w:rFonts w:ascii="David" w:eastAsia="Times New Roman" w:hAnsi="David" w:cs="David"/>
            <w:sz w:val="24"/>
            <w:szCs w:val="24"/>
            <w:rtl/>
            <w:lang w:eastAsia="he-IL"/>
          </w:rPr>
          <w:delText xml:space="preserve"> ע"פ חוזה זה  </w:delText>
        </w:r>
        <w:r w:rsidRPr="00E24065" w:rsidDel="009259DE">
          <w:rPr>
            <w:rFonts w:ascii="David" w:eastAsia="Times New Roman" w:hAnsi="David" w:cs="David"/>
            <w:b/>
            <w:bCs/>
            <w:sz w:val="24"/>
            <w:szCs w:val="24"/>
            <w:rtl/>
            <w:lang w:eastAsia="he-IL"/>
          </w:rPr>
          <w:delText xml:space="preserve">הסמכות הבלעדית לפטר ו/או להפסיק את העסקת המערער </w:delText>
        </w:r>
        <w:r w:rsidRPr="00E24065" w:rsidDel="009259DE">
          <w:rPr>
            <w:rFonts w:ascii="David" w:eastAsia="Times New Roman" w:hAnsi="David" w:cs="David"/>
            <w:sz w:val="24"/>
            <w:szCs w:val="24"/>
            <w:rtl/>
            <w:lang w:eastAsia="he-IL"/>
          </w:rPr>
          <w:delText>בפרוצדורה המוגדרת בסעיף 4 לחוזה</w:delText>
        </w:r>
        <w:r w:rsidRPr="00E24065" w:rsidDel="009259DE">
          <w:rPr>
            <w:rFonts w:ascii="David" w:eastAsia="Times New Roman" w:hAnsi="David" w:cs="David"/>
            <w:b/>
            <w:bCs/>
            <w:sz w:val="24"/>
            <w:szCs w:val="24"/>
            <w:rtl/>
            <w:lang w:eastAsia="he-IL"/>
          </w:rPr>
          <w:delText xml:space="preserve"> היא בידי נציב שרות המדינה</w:delText>
        </w:r>
        <w:r w:rsidRPr="00E24065" w:rsidDel="009259DE">
          <w:rPr>
            <w:rFonts w:ascii="David" w:eastAsia="Times New Roman" w:hAnsi="David" w:cs="David" w:hint="cs"/>
            <w:b/>
            <w:bCs/>
            <w:sz w:val="24"/>
            <w:szCs w:val="24"/>
            <w:rtl/>
            <w:lang w:eastAsia="he-IL"/>
          </w:rPr>
          <w:delText xml:space="preserve"> בלבד</w:delText>
        </w:r>
        <w:r w:rsidRPr="00E24065" w:rsidDel="009259DE">
          <w:rPr>
            <w:rFonts w:ascii="David" w:eastAsia="Times New Roman" w:hAnsi="David" w:cs="David"/>
            <w:sz w:val="24"/>
            <w:szCs w:val="24"/>
            <w:rtl/>
            <w:lang w:eastAsia="he-IL"/>
          </w:rPr>
          <w:delText xml:space="preserve">, ולא של סמנכ"לית האוצר. </w:delText>
        </w:r>
        <w:r w:rsidRPr="00E24065" w:rsidDel="009259DE">
          <w:rPr>
            <w:rFonts w:ascii="David" w:eastAsia="Times New Roman" w:hAnsi="David" w:cs="David"/>
            <w:b/>
            <w:bCs/>
            <w:sz w:val="24"/>
            <w:szCs w:val="24"/>
            <w:rtl/>
            <w:lang w:eastAsia="he-IL"/>
          </w:rPr>
          <w:delText>מכאן שתביעה על הפסקת עבודה</w:delText>
        </w:r>
        <w:r w:rsidRPr="00E24065" w:rsidDel="009259DE">
          <w:rPr>
            <w:rFonts w:ascii="David" w:eastAsia="Times New Roman" w:hAnsi="David" w:cs="David" w:hint="cs"/>
            <w:b/>
            <w:bCs/>
            <w:sz w:val="24"/>
            <w:szCs w:val="24"/>
            <w:rtl/>
            <w:lang w:eastAsia="he-IL"/>
          </w:rPr>
          <w:delText xml:space="preserve"> </w:delText>
        </w:r>
        <w:r w:rsidRPr="00E24065" w:rsidDel="009259DE">
          <w:rPr>
            <w:rFonts w:ascii="David" w:eastAsia="Times New Roman" w:hAnsi="David" w:cs="David"/>
            <w:b/>
            <w:bCs/>
            <w:sz w:val="24"/>
            <w:szCs w:val="24"/>
            <w:rtl/>
            <w:lang w:eastAsia="he-IL"/>
          </w:rPr>
          <w:delText xml:space="preserve">בניגוד לתנאי החוזה היתה צריכה להיות מוגשת נגד הנציב. </w:delText>
        </w:r>
        <w:r w:rsidRPr="00E24065" w:rsidDel="009259DE">
          <w:rPr>
            <w:rFonts w:ascii="David" w:eastAsia="Times New Roman" w:hAnsi="David" w:cs="David"/>
            <w:sz w:val="24"/>
            <w:szCs w:val="24"/>
            <w:rtl/>
            <w:lang w:eastAsia="he-IL"/>
          </w:rPr>
          <w:delText>דא עקא, שכל זמן</w:delText>
        </w:r>
        <w:r w:rsidRPr="00E24065" w:rsidDel="009259DE">
          <w:rPr>
            <w:rFonts w:ascii="David" w:eastAsia="Times New Roman" w:hAnsi="David" w:cs="David"/>
            <w:b/>
            <w:bCs/>
            <w:sz w:val="24"/>
            <w:szCs w:val="24"/>
            <w:rtl/>
            <w:lang w:eastAsia="he-IL"/>
          </w:rPr>
          <w:delText xml:space="preserve"> שלא היה ידוע למערער שהנציב החליט לפטרו בניגוד לתנאי החוזה, לא התגבשה עדיין כל עילה לתביעה נגד הנש"מ והמדינה. </w:delText>
        </w:r>
      </w:del>
    </w:p>
    <w:p w:rsidR="00E24065" w:rsidRPr="005B643C" w:rsidDel="009259DE" w:rsidRDefault="00E24065" w:rsidP="00E24065">
      <w:pPr>
        <w:spacing w:after="0" w:line="360" w:lineRule="auto"/>
        <w:ind w:left="226"/>
        <w:rPr>
          <w:del w:id="733" w:author="Ofir Tal" w:date="2021-02-17T18:47:00Z"/>
          <w:rFonts w:ascii="David" w:eastAsia="Times New Roman" w:hAnsi="David" w:cs="David"/>
          <w:b/>
          <w:bCs/>
          <w:sz w:val="6"/>
          <w:szCs w:val="6"/>
          <w:rtl/>
          <w:lang w:eastAsia="he-IL"/>
        </w:rPr>
      </w:pPr>
    </w:p>
    <w:p w:rsidR="00E24065" w:rsidRPr="00E24065" w:rsidDel="009259DE" w:rsidRDefault="00E24065" w:rsidP="00E24065">
      <w:pPr>
        <w:spacing w:after="0" w:line="360" w:lineRule="auto"/>
        <w:ind w:left="226"/>
        <w:rPr>
          <w:del w:id="734" w:author="Ofir Tal" w:date="2021-02-17T18:47:00Z"/>
          <w:rFonts w:ascii="David" w:eastAsia="Times New Roman" w:hAnsi="David" w:cs="David"/>
          <w:sz w:val="24"/>
          <w:szCs w:val="24"/>
          <w:rtl/>
          <w:lang w:eastAsia="he-IL"/>
        </w:rPr>
      </w:pPr>
      <w:del w:id="735" w:author="Ofir Tal" w:date="2021-02-17T18:47:00Z">
        <w:r w:rsidRPr="00E24065" w:rsidDel="009259DE">
          <w:rPr>
            <w:rFonts w:ascii="David" w:eastAsia="Times New Roman" w:hAnsi="David" w:cs="David"/>
            <w:sz w:val="24"/>
            <w:szCs w:val="24"/>
            <w:rtl/>
            <w:lang w:eastAsia="he-IL"/>
          </w:rPr>
          <w:delText xml:space="preserve">מאחר ואין עוררין על כך שנציב שרות המדינה החליט רק ב-21.11.2012 להפסיק את העסקת המערער ולהפרישו לגימלאות, בניגוד לתנאי החוזה ורטרואקטיבית מ-31.7.2012 (ר' </w:delText>
        </w:r>
        <w:r w:rsidR="003804FA" w:rsidDel="009259DE">
          <w:rPr>
            <w:rFonts w:ascii="David" w:eastAsia="Times New Roman" w:hAnsi="David" w:cs="David" w:hint="cs"/>
            <w:sz w:val="24"/>
            <w:szCs w:val="24"/>
            <w:rtl/>
            <w:lang w:eastAsia="he-IL"/>
          </w:rPr>
          <w:delText>תאריך החתימה ב</w:delText>
        </w:r>
        <w:r w:rsidRPr="00E24065" w:rsidDel="009259DE">
          <w:rPr>
            <w:rFonts w:ascii="David" w:eastAsia="Times New Roman" w:hAnsi="David" w:cs="David"/>
            <w:sz w:val="24"/>
            <w:szCs w:val="24"/>
            <w:rtl/>
            <w:lang w:eastAsia="he-IL"/>
          </w:rPr>
          <w:delText>נספח 8א לתביעה),  וההודעה על כך נשלחה למערער רק ב- 12.12.2012 (ר' חותמת על המעטפה, נספח 8ב' לכתב התביעה)</w:delText>
        </w:r>
        <w:r w:rsidRPr="00E24065" w:rsidDel="009259DE">
          <w:rPr>
            <w:rFonts w:ascii="David" w:eastAsia="Times New Roman" w:hAnsi="David" w:cs="David"/>
            <w:b/>
            <w:bCs/>
            <w:sz w:val="24"/>
            <w:szCs w:val="24"/>
            <w:rtl/>
            <w:lang w:eastAsia="he-IL"/>
          </w:rPr>
          <w:delText xml:space="preserve"> לא נוצרה עדיין ב-5.8.12 עילה לתביעה נגד נש"מ על הפסקת העבודה ובודאי שהעילה לא  השתכללה לפני שההודעה על החלטת הנציב הגיעה למערער במחצית השניה של חודש דצמבר 2012. </w:delText>
        </w:r>
      </w:del>
    </w:p>
    <w:p w:rsidR="00E24065" w:rsidRPr="005B643C" w:rsidDel="009259DE" w:rsidRDefault="00E24065" w:rsidP="00E24065">
      <w:pPr>
        <w:spacing w:after="0" w:line="360" w:lineRule="auto"/>
        <w:ind w:left="226"/>
        <w:rPr>
          <w:del w:id="736" w:author="Ofir Tal" w:date="2021-02-17T18:47:00Z"/>
          <w:rFonts w:ascii="David" w:eastAsia="Times New Roman" w:hAnsi="David" w:cs="David"/>
          <w:sz w:val="6"/>
          <w:szCs w:val="6"/>
          <w:rtl/>
          <w:lang w:eastAsia="he-IL"/>
        </w:rPr>
      </w:pPr>
    </w:p>
    <w:p w:rsidR="00E24065" w:rsidRPr="00E24065" w:rsidDel="009259DE" w:rsidRDefault="00E24065" w:rsidP="00E24065">
      <w:pPr>
        <w:tabs>
          <w:tab w:val="left" w:pos="368"/>
        </w:tabs>
        <w:spacing w:after="0" w:line="360" w:lineRule="auto"/>
        <w:ind w:left="226"/>
        <w:rPr>
          <w:del w:id="737" w:author="Ofir Tal" w:date="2021-02-17T18:47:00Z"/>
          <w:rFonts w:ascii="David" w:eastAsia="Times New Roman" w:hAnsi="David" w:cs="David"/>
          <w:b/>
          <w:bCs/>
          <w:sz w:val="24"/>
          <w:szCs w:val="24"/>
          <w:rtl/>
          <w:lang w:eastAsia="he-IL"/>
        </w:rPr>
      </w:pPr>
      <w:del w:id="738" w:author="Ofir Tal" w:date="2021-02-17T18:47:00Z">
        <w:r w:rsidRPr="00E24065" w:rsidDel="009259DE">
          <w:rPr>
            <w:rFonts w:ascii="David" w:eastAsia="Times New Roman" w:hAnsi="David" w:cs="David"/>
            <w:sz w:val="24"/>
            <w:szCs w:val="24"/>
            <w:rtl/>
            <w:lang w:eastAsia="he-IL"/>
          </w:rPr>
          <w:delText>ויודגש: בניגוד ל</w:delText>
        </w:r>
        <w:r w:rsidRPr="00E24065" w:rsidDel="009259DE">
          <w:rPr>
            <w:rFonts w:ascii="David" w:eastAsia="Times New Roman" w:hAnsi="David" w:cs="David" w:hint="cs"/>
            <w:sz w:val="24"/>
            <w:szCs w:val="24"/>
            <w:rtl/>
            <w:lang w:eastAsia="he-IL"/>
          </w:rPr>
          <w:delText>אמור ב</w:delText>
        </w:r>
        <w:r w:rsidRPr="00E24065" w:rsidDel="009259DE">
          <w:rPr>
            <w:rFonts w:ascii="David" w:eastAsia="Times New Roman" w:hAnsi="David" w:cs="David"/>
            <w:sz w:val="24"/>
            <w:szCs w:val="24"/>
            <w:rtl/>
            <w:lang w:eastAsia="he-IL"/>
          </w:rPr>
          <w:delText xml:space="preserve">פסה"ד של בית הדין קמא ביום 5.8.2012 לא היתה למערער </w:delText>
        </w:r>
        <w:r w:rsidRPr="00E24065" w:rsidDel="009259DE">
          <w:rPr>
            <w:rFonts w:ascii="David" w:eastAsia="Times New Roman" w:hAnsi="David" w:cs="David" w:hint="cs"/>
            <w:sz w:val="24"/>
            <w:szCs w:val="24"/>
            <w:rtl/>
            <w:lang w:eastAsia="he-IL"/>
          </w:rPr>
          <w:delText xml:space="preserve">אפילו </w:delText>
        </w:r>
        <w:r w:rsidRPr="00E24065" w:rsidDel="009259DE">
          <w:rPr>
            <w:rFonts w:ascii="David" w:eastAsia="Times New Roman" w:hAnsi="David" w:cs="David"/>
            <w:sz w:val="24"/>
            <w:szCs w:val="24"/>
            <w:rtl/>
            <w:lang w:eastAsia="he-IL"/>
          </w:rPr>
          <w:delText xml:space="preserve">עילה </w:delText>
        </w:r>
        <w:r w:rsidRPr="00E24065" w:rsidDel="009259DE">
          <w:rPr>
            <w:rFonts w:ascii="David" w:eastAsia="Times New Roman" w:hAnsi="David" w:cs="David" w:hint="cs"/>
            <w:sz w:val="24"/>
            <w:szCs w:val="24"/>
            <w:rtl/>
            <w:lang w:eastAsia="he-IL"/>
          </w:rPr>
          <w:delText>לתביעה מינורית יחסית של ה</w:delText>
        </w:r>
        <w:r w:rsidRPr="00E24065" w:rsidDel="009259DE">
          <w:rPr>
            <w:rFonts w:ascii="David" w:eastAsia="Times New Roman" w:hAnsi="David" w:cs="David"/>
            <w:sz w:val="24"/>
            <w:szCs w:val="24"/>
            <w:rtl/>
            <w:lang w:eastAsia="he-IL"/>
          </w:rPr>
          <w:delText>ל</w:delText>
        </w:r>
        <w:r w:rsidRPr="00E24065" w:rsidDel="009259DE">
          <w:rPr>
            <w:rFonts w:ascii="David" w:eastAsia="Times New Roman" w:hAnsi="David" w:cs="David" w:hint="cs"/>
            <w:sz w:val="24"/>
            <w:szCs w:val="24"/>
            <w:rtl/>
            <w:lang w:eastAsia="he-IL"/>
          </w:rPr>
          <w:delText>נת שכר</w:delText>
        </w:r>
        <w:r w:rsidRPr="00E24065" w:rsidDel="009259DE">
          <w:rPr>
            <w:rFonts w:ascii="David" w:eastAsia="Times New Roman" w:hAnsi="David" w:cs="David"/>
            <w:sz w:val="24"/>
            <w:szCs w:val="24"/>
            <w:rtl/>
            <w:lang w:eastAsia="he-IL"/>
          </w:rPr>
          <w:delText xml:space="preserve"> נגד האוצר בלבד שהרי באותו יום לא היתה </w:delText>
        </w:r>
        <w:r w:rsidRPr="00E24065" w:rsidDel="009259DE">
          <w:rPr>
            <w:rFonts w:ascii="David" w:eastAsia="Times New Roman" w:hAnsi="David" w:cs="David" w:hint="cs"/>
            <w:sz w:val="24"/>
            <w:szCs w:val="24"/>
            <w:rtl/>
            <w:lang w:eastAsia="he-IL"/>
          </w:rPr>
          <w:delText xml:space="preserve">עדיין </w:delText>
        </w:r>
        <w:r w:rsidRPr="00E24065" w:rsidDel="009259DE">
          <w:rPr>
            <w:rFonts w:ascii="David" w:eastAsia="Times New Roman" w:hAnsi="David" w:cs="David"/>
            <w:sz w:val="24"/>
            <w:szCs w:val="24"/>
            <w:rtl/>
            <w:lang w:eastAsia="he-IL"/>
          </w:rPr>
          <w:delText>הלנת שכר (ולא היה ידוע אז אם בכלל תתרחש), על אחת כמה וכמה שביום זה לא "השתכללה עילה", להגשת תביעה נגד נש"מ</w:delText>
        </w:r>
        <w:r w:rsidRPr="00E24065" w:rsidDel="009259DE">
          <w:rPr>
            <w:rFonts w:ascii="David" w:eastAsia="Times New Roman" w:hAnsi="David" w:cs="David" w:hint="cs"/>
            <w:sz w:val="24"/>
            <w:szCs w:val="24"/>
            <w:rtl/>
            <w:lang w:eastAsia="he-IL"/>
          </w:rPr>
          <w:delText xml:space="preserve"> כמיצגת את המעסיק, </w:delText>
        </w:r>
        <w:r w:rsidRPr="00E24065" w:rsidDel="009259DE">
          <w:rPr>
            <w:rFonts w:ascii="David" w:eastAsia="Times New Roman" w:hAnsi="David" w:cs="David"/>
            <w:sz w:val="24"/>
            <w:szCs w:val="24"/>
            <w:rtl/>
            <w:lang w:eastAsia="he-IL"/>
          </w:rPr>
          <w:delText xml:space="preserve"> על הפסקת עבודה ע"י נציב שרות המדינה בניגוד לחוזה, שכלל לא היה מעורב במהלך הסמנכ"לית נגד המערער. </w:delText>
        </w:r>
      </w:del>
    </w:p>
    <w:p w:rsidR="00E24065" w:rsidRPr="002A285E" w:rsidDel="009259DE" w:rsidRDefault="00E24065" w:rsidP="00E24065">
      <w:pPr>
        <w:tabs>
          <w:tab w:val="left" w:pos="368"/>
        </w:tabs>
        <w:spacing w:after="0" w:line="360" w:lineRule="auto"/>
        <w:ind w:left="226"/>
        <w:rPr>
          <w:del w:id="739" w:author="Ofir Tal" w:date="2021-02-17T18:47:00Z"/>
          <w:rFonts w:ascii="David" w:eastAsia="Times New Roman" w:hAnsi="David" w:cs="David"/>
          <w:b/>
          <w:bCs/>
          <w:sz w:val="20"/>
          <w:szCs w:val="20"/>
          <w:rtl/>
          <w:lang w:eastAsia="he-IL"/>
        </w:rPr>
      </w:pPr>
    </w:p>
    <w:p w:rsidR="00E24065" w:rsidRPr="00E24065" w:rsidDel="009259DE" w:rsidRDefault="00E24065" w:rsidP="00E24065">
      <w:pPr>
        <w:spacing w:after="0" w:line="360" w:lineRule="auto"/>
        <w:ind w:left="226"/>
        <w:rPr>
          <w:del w:id="740" w:author="Ofir Tal" w:date="2021-02-17T18:47:00Z"/>
          <w:rFonts w:ascii="David" w:eastAsia="Times New Roman" w:hAnsi="David" w:cs="David"/>
          <w:sz w:val="24"/>
          <w:szCs w:val="24"/>
          <w:rtl/>
          <w:lang w:eastAsia="he-IL"/>
        </w:rPr>
      </w:pPr>
      <w:del w:id="741" w:author="Ofir Tal" w:date="2021-02-17T18:47:00Z">
        <w:r w:rsidRPr="00E24065" w:rsidDel="009259DE">
          <w:rPr>
            <w:rFonts w:ascii="David" w:eastAsia="Times New Roman" w:hAnsi="David" w:cs="David"/>
            <w:sz w:val="24"/>
            <w:szCs w:val="24"/>
            <w:rtl/>
            <w:lang w:eastAsia="he-IL"/>
          </w:rPr>
          <w:delText xml:space="preserve">יתירה מזאת: כפי שתיאר המערער בקיצור בפני ביה"ד (פרוטוקול דיון מיום 4.1.2021  ע' 2 משורה 24 עד ע' 3 שורות 1-4) המערער עצמו התנסה באירוע דומה שבו </w:delText>
        </w:r>
        <w:r w:rsidRPr="00E24065" w:rsidDel="009259DE">
          <w:rPr>
            <w:rFonts w:ascii="David" w:eastAsia="Times New Roman" w:hAnsi="David" w:cs="David"/>
            <w:b/>
            <w:bCs/>
            <w:sz w:val="24"/>
            <w:szCs w:val="24"/>
            <w:rtl/>
            <w:lang w:eastAsia="he-IL"/>
          </w:rPr>
          <w:delText>נציב שרות המדינה ביטל החלטה של החשב הכללי (בגיבוי מנכ"ל האוצר)</w:delText>
        </w:r>
        <w:r w:rsidRPr="00E24065" w:rsidDel="009259DE">
          <w:rPr>
            <w:rFonts w:ascii="David" w:eastAsia="Times New Roman" w:hAnsi="David" w:cs="David"/>
            <w:sz w:val="24"/>
            <w:szCs w:val="24"/>
            <w:rtl/>
            <w:lang w:eastAsia="he-IL"/>
          </w:rPr>
          <w:delText xml:space="preserve">  ליטול מהמערער את סמכויותיו כחשב בטיעון שקרי שחוזה העסקתו הסתיים 5 ימים קודם לכן.   </w:delText>
        </w:r>
      </w:del>
    </w:p>
    <w:p w:rsidR="00E24065" w:rsidRPr="002A285E" w:rsidDel="009259DE" w:rsidRDefault="00E24065" w:rsidP="00E24065">
      <w:pPr>
        <w:spacing w:after="0" w:line="360" w:lineRule="auto"/>
        <w:ind w:left="226"/>
        <w:rPr>
          <w:del w:id="742" w:author="Ofir Tal" w:date="2021-02-17T18:47:00Z"/>
          <w:rFonts w:ascii="David" w:eastAsia="Times New Roman" w:hAnsi="David" w:cs="David"/>
          <w:sz w:val="20"/>
          <w:szCs w:val="20"/>
          <w:rtl/>
          <w:lang w:eastAsia="he-IL"/>
        </w:rPr>
      </w:pPr>
    </w:p>
    <w:p w:rsidR="00E24065" w:rsidRPr="00E24065" w:rsidDel="009259DE" w:rsidRDefault="00E24065" w:rsidP="005B643C">
      <w:pPr>
        <w:spacing w:after="0" w:line="360" w:lineRule="auto"/>
        <w:ind w:left="383"/>
        <w:contextualSpacing/>
        <w:rPr>
          <w:del w:id="743" w:author="Ofir Tal" w:date="2021-02-17T18:47:00Z"/>
          <w:rFonts w:ascii="David" w:eastAsia="Calibri" w:hAnsi="David" w:cs="David"/>
          <w:sz w:val="24"/>
          <w:szCs w:val="24"/>
          <w:rtl/>
        </w:rPr>
      </w:pPr>
      <w:del w:id="744" w:author="Ofir Tal" w:date="2021-02-17T18:47:00Z">
        <w:r w:rsidRPr="00E24065" w:rsidDel="009259DE">
          <w:rPr>
            <w:rFonts w:ascii="David" w:eastAsia="Calibri" w:hAnsi="David" w:cs="David"/>
            <w:sz w:val="24"/>
            <w:szCs w:val="24"/>
            <w:rtl/>
          </w:rPr>
          <w:delText xml:space="preserve">(ר' את מכתב החשב הכללי מיום 4.4.2002 </w:delText>
        </w:r>
        <w:r w:rsidR="005B643C" w:rsidDel="009259DE">
          <w:rPr>
            <w:rFonts w:ascii="David" w:eastAsia="Calibri" w:hAnsi="David" w:cs="David" w:hint="cs"/>
            <w:sz w:val="24"/>
            <w:szCs w:val="24"/>
            <w:rtl/>
          </w:rPr>
          <w:delText>(</w:delText>
        </w:r>
        <w:r w:rsidRPr="00E24065" w:rsidDel="009259DE">
          <w:rPr>
            <w:rFonts w:ascii="David" w:eastAsia="Calibri" w:hAnsi="David" w:cs="David" w:hint="cs"/>
            <w:sz w:val="24"/>
            <w:szCs w:val="24"/>
            <w:rtl/>
          </w:rPr>
          <w:delText>מצ"ב כ</w:delText>
        </w:r>
        <w:r w:rsidRPr="00E24065" w:rsidDel="009259DE">
          <w:rPr>
            <w:rFonts w:ascii="David" w:eastAsia="Calibri" w:hAnsi="David" w:cs="David"/>
            <w:sz w:val="24"/>
            <w:szCs w:val="24"/>
            <w:rtl/>
          </w:rPr>
          <w:delText xml:space="preserve">נספח </w:delText>
        </w:r>
        <w:r w:rsidR="003804FA" w:rsidRPr="003804FA" w:rsidDel="009259DE">
          <w:rPr>
            <w:rFonts w:ascii="David" w:eastAsia="Calibri" w:hAnsi="David" w:cs="David" w:hint="cs"/>
            <w:sz w:val="24"/>
            <w:szCs w:val="24"/>
            <w:highlight w:val="yellow"/>
            <w:rtl/>
          </w:rPr>
          <w:delText>5</w:delText>
        </w:r>
        <w:r w:rsidR="005B643C" w:rsidDel="009259DE">
          <w:rPr>
            <w:rFonts w:ascii="David" w:eastAsia="Calibri" w:hAnsi="David" w:cs="David" w:hint="cs"/>
            <w:sz w:val="24"/>
            <w:szCs w:val="24"/>
            <w:rtl/>
          </w:rPr>
          <w:delText>)</w:delText>
        </w:r>
        <w:r w:rsidRPr="00E24065" w:rsidDel="009259DE">
          <w:rPr>
            <w:rFonts w:ascii="David" w:eastAsia="Calibri" w:hAnsi="David" w:cs="David"/>
            <w:sz w:val="24"/>
            <w:szCs w:val="24"/>
            <w:rtl/>
          </w:rPr>
          <w:delText xml:space="preserve"> המבטל (ללא שימוע),</w:delText>
        </w:r>
        <w:r w:rsidR="005B643C" w:rsidDel="009259DE">
          <w:rPr>
            <w:rFonts w:ascii="David" w:eastAsia="Calibri" w:hAnsi="David" w:cs="David" w:hint="cs"/>
            <w:sz w:val="24"/>
            <w:szCs w:val="24"/>
            <w:rtl/>
          </w:rPr>
          <w:delText xml:space="preserve"> </w:delText>
        </w:r>
        <w:r w:rsidRPr="00E24065" w:rsidDel="009259DE">
          <w:rPr>
            <w:rFonts w:ascii="David" w:eastAsia="Calibri" w:hAnsi="David" w:cs="David"/>
            <w:sz w:val="24"/>
            <w:szCs w:val="24"/>
            <w:rtl/>
          </w:rPr>
          <w:delText xml:space="preserve">את סמכויות המערער כחשב </w:delText>
        </w:r>
        <w:r w:rsidRPr="00E24065" w:rsidDel="009259DE">
          <w:rPr>
            <w:rFonts w:ascii="David" w:eastAsia="Calibri" w:hAnsi="David" w:cs="David" w:hint="cs"/>
            <w:sz w:val="24"/>
            <w:szCs w:val="24"/>
            <w:rtl/>
          </w:rPr>
          <w:delText>ו</w:delText>
        </w:r>
        <w:r w:rsidRPr="00E24065" w:rsidDel="009259DE">
          <w:rPr>
            <w:rFonts w:ascii="David" w:eastAsia="Calibri" w:hAnsi="David" w:cs="David"/>
            <w:sz w:val="24"/>
            <w:szCs w:val="24"/>
            <w:rtl/>
          </w:rPr>
          <w:delText>בעקבותיו נמנע מהמערער להכנס למשרדו</w:delText>
        </w:r>
        <w:r w:rsidR="005B643C" w:rsidDel="009259DE">
          <w:rPr>
            <w:rFonts w:ascii="David" w:eastAsia="Calibri" w:hAnsi="David" w:cs="David" w:hint="cs"/>
            <w:sz w:val="24"/>
            <w:szCs w:val="24"/>
            <w:rtl/>
          </w:rPr>
          <w:delText>,</w:delText>
        </w:r>
        <w:r w:rsidRPr="00E24065" w:rsidDel="009259DE">
          <w:rPr>
            <w:rFonts w:ascii="David" w:eastAsia="Calibri" w:hAnsi="David" w:cs="David"/>
            <w:sz w:val="24"/>
            <w:szCs w:val="24"/>
            <w:rtl/>
          </w:rPr>
          <w:delText xml:space="preserve"> ב</w:delText>
        </w:r>
        <w:r w:rsidRPr="005B643C" w:rsidDel="009259DE">
          <w:rPr>
            <w:rFonts w:ascii="David" w:eastAsia="Calibri" w:hAnsi="David" w:cs="David"/>
            <w:b/>
            <w:bCs/>
            <w:sz w:val="24"/>
            <w:szCs w:val="24"/>
            <w:rtl/>
          </w:rPr>
          <w:delText>דיוק כפי שסמנכ"לית האוצר מנעה מהמערער להכנס למשרדו עם טיעון זהה</w:delText>
        </w:r>
        <w:r w:rsidRPr="00E24065" w:rsidDel="009259DE">
          <w:rPr>
            <w:rFonts w:ascii="David" w:eastAsia="Calibri" w:hAnsi="David" w:cs="David"/>
            <w:sz w:val="24"/>
            <w:szCs w:val="24"/>
            <w:rtl/>
          </w:rPr>
          <w:delText xml:space="preserve">,  ואת מכתב המשנה לנציב שרות המדינה מיום </w:delText>
        </w:r>
        <w:r w:rsidR="005B643C" w:rsidDel="009259DE">
          <w:rPr>
            <w:rFonts w:ascii="David" w:eastAsia="Calibri" w:hAnsi="David" w:cs="David" w:hint="cs"/>
            <w:sz w:val="24"/>
            <w:szCs w:val="24"/>
            <w:rtl/>
          </w:rPr>
          <w:delText>1</w:delText>
        </w:r>
        <w:r w:rsidRPr="00E24065" w:rsidDel="009259DE">
          <w:rPr>
            <w:rFonts w:ascii="David" w:eastAsia="Calibri" w:hAnsi="David" w:cs="David"/>
            <w:sz w:val="24"/>
            <w:szCs w:val="24"/>
            <w:rtl/>
          </w:rPr>
          <w:delText>.12.2003</w:delText>
        </w:r>
        <w:r w:rsidRPr="00E24065" w:rsidDel="009259DE">
          <w:rPr>
            <w:rFonts w:ascii="David" w:eastAsia="Calibri" w:hAnsi="David" w:cs="David" w:hint="cs"/>
            <w:sz w:val="24"/>
            <w:szCs w:val="24"/>
            <w:rtl/>
          </w:rPr>
          <w:delText>,</w:delText>
        </w:r>
        <w:r w:rsidR="005B643C" w:rsidDel="009259DE">
          <w:rPr>
            <w:rFonts w:ascii="David" w:eastAsia="Calibri" w:hAnsi="David" w:cs="David"/>
            <w:sz w:val="24"/>
            <w:szCs w:val="24"/>
            <w:rtl/>
          </w:rPr>
          <w:delText xml:space="preserve"> </w:delText>
        </w:r>
        <w:r w:rsidR="005B643C" w:rsidDel="009259DE">
          <w:rPr>
            <w:rFonts w:ascii="David" w:eastAsia="Calibri" w:hAnsi="David" w:cs="David" w:hint="cs"/>
            <w:sz w:val="24"/>
            <w:szCs w:val="24"/>
            <w:rtl/>
          </w:rPr>
          <w:delText>(</w:delText>
        </w:r>
        <w:r w:rsidRPr="00E24065" w:rsidDel="009259DE">
          <w:rPr>
            <w:rFonts w:ascii="David" w:eastAsia="Calibri" w:hAnsi="David" w:cs="David"/>
            <w:sz w:val="24"/>
            <w:szCs w:val="24"/>
            <w:rtl/>
          </w:rPr>
          <w:delText xml:space="preserve">מצ"ב כנספח </w:delText>
        </w:r>
        <w:r w:rsidR="003804FA" w:rsidRPr="00B075D9" w:rsidDel="009259DE">
          <w:rPr>
            <w:rFonts w:ascii="David" w:eastAsia="Calibri" w:hAnsi="David" w:cs="David" w:hint="cs"/>
            <w:sz w:val="24"/>
            <w:szCs w:val="24"/>
            <w:highlight w:val="yellow"/>
            <w:rtl/>
          </w:rPr>
          <w:delText>6</w:delText>
        </w:r>
        <w:r w:rsidR="005B643C" w:rsidDel="009259DE">
          <w:rPr>
            <w:rFonts w:ascii="David" w:eastAsia="Calibri" w:hAnsi="David" w:cs="David" w:hint="cs"/>
            <w:sz w:val="24"/>
            <w:szCs w:val="24"/>
            <w:highlight w:val="yellow"/>
            <w:rtl/>
          </w:rPr>
          <w:delText>)</w:delText>
        </w:r>
        <w:r w:rsidRPr="00B075D9" w:rsidDel="009259DE">
          <w:rPr>
            <w:rFonts w:ascii="David" w:eastAsia="Calibri" w:hAnsi="David" w:cs="David"/>
            <w:sz w:val="24"/>
            <w:szCs w:val="24"/>
            <w:highlight w:val="yellow"/>
            <w:rtl/>
          </w:rPr>
          <w:delText>,</w:delText>
        </w:r>
        <w:r w:rsidRPr="00E24065" w:rsidDel="009259DE">
          <w:rPr>
            <w:rFonts w:ascii="David" w:eastAsia="Calibri" w:hAnsi="David" w:cs="David"/>
            <w:sz w:val="24"/>
            <w:szCs w:val="24"/>
            <w:rtl/>
          </w:rPr>
          <w:delText xml:space="preserve"> לפיו נציב השרות </w:delText>
        </w:r>
        <w:r w:rsidRPr="00E24065" w:rsidDel="009259DE">
          <w:rPr>
            <w:rFonts w:ascii="David" w:eastAsia="Calibri" w:hAnsi="David" w:cs="David"/>
            <w:b/>
            <w:bCs/>
            <w:sz w:val="24"/>
            <w:szCs w:val="24"/>
            <w:rtl/>
          </w:rPr>
          <w:delText xml:space="preserve">ביטל למעשה את החלטת החשב הכללי ומנכ"ל האוצר על הפסקת עבודת המערער שנעשתה שלא לפי תנאי החוזה </w:delText>
        </w:r>
        <w:r w:rsidRPr="00E24065" w:rsidDel="009259DE">
          <w:rPr>
            <w:rFonts w:ascii="David" w:eastAsia="Calibri" w:hAnsi="David" w:cs="David"/>
            <w:sz w:val="24"/>
            <w:szCs w:val="24"/>
            <w:rtl/>
          </w:rPr>
          <w:delText>וכל זכויות המערער וסמכויותיו הוחזרו לו (ר' מכתבי המשנה לנציב שרות המדינה מ-24.1.2005 -ובמיוחד פיסקא 2 בו-ומיום 8.5.2005 שצורפו כנספחים 16 ו-2 לכתב התביעה).</w:delText>
        </w:r>
      </w:del>
    </w:p>
    <w:p w:rsidR="00E24065" w:rsidRPr="002A285E" w:rsidDel="009259DE" w:rsidRDefault="00E24065" w:rsidP="00E24065">
      <w:pPr>
        <w:spacing w:after="0" w:line="360" w:lineRule="auto"/>
        <w:ind w:left="-99"/>
        <w:contextualSpacing/>
        <w:rPr>
          <w:del w:id="745" w:author="Ofir Tal" w:date="2021-02-17T18:47:00Z"/>
          <w:rFonts w:ascii="David" w:eastAsia="Calibri" w:hAnsi="David" w:cs="David"/>
          <w:sz w:val="12"/>
          <w:szCs w:val="12"/>
          <w:rtl/>
        </w:rPr>
      </w:pPr>
    </w:p>
    <w:p w:rsidR="00E24065" w:rsidDel="009259DE" w:rsidRDefault="00E24065" w:rsidP="00E24065">
      <w:pPr>
        <w:spacing w:after="0" w:line="360" w:lineRule="auto"/>
        <w:ind w:left="264"/>
        <w:contextualSpacing/>
        <w:rPr>
          <w:del w:id="746" w:author="Ofir Tal" w:date="2021-02-17T18:47:00Z"/>
          <w:rFonts w:ascii="David" w:eastAsia="Calibri" w:hAnsi="David" w:cs="David"/>
          <w:sz w:val="24"/>
          <w:szCs w:val="24"/>
          <w:rtl/>
        </w:rPr>
      </w:pPr>
      <w:del w:id="747" w:author="Ofir Tal" w:date="2021-02-17T18:47:00Z">
        <w:r w:rsidRPr="00E24065" w:rsidDel="009259DE">
          <w:rPr>
            <w:rFonts w:ascii="David" w:eastAsia="Calibri" w:hAnsi="David" w:cs="David"/>
            <w:sz w:val="24"/>
            <w:szCs w:val="24"/>
            <w:rtl/>
          </w:rPr>
          <w:delText xml:space="preserve">גם מכאן ברור </w:delText>
        </w:r>
        <w:r w:rsidRPr="00E24065" w:rsidDel="009259DE">
          <w:rPr>
            <w:rFonts w:ascii="David" w:eastAsia="Calibri" w:hAnsi="David" w:cs="David"/>
            <w:b/>
            <w:bCs/>
            <w:sz w:val="24"/>
            <w:szCs w:val="24"/>
            <w:rtl/>
          </w:rPr>
          <w:delText>שלא היתה כל עילה למערער להגיש תביעה על פיטוריו והפרת חוזה לפני שנודע לו על החלטת נציבות שרות המדינה בסוף דצמבר 2012</w:delText>
        </w:r>
      </w:del>
    </w:p>
    <w:p w:rsidR="002A285E" w:rsidRPr="00E24065" w:rsidDel="009259DE" w:rsidRDefault="002A285E" w:rsidP="00E24065">
      <w:pPr>
        <w:spacing w:after="0" w:line="360" w:lineRule="auto"/>
        <w:ind w:left="264"/>
        <w:contextualSpacing/>
        <w:rPr>
          <w:del w:id="748" w:author="Ofir Tal" w:date="2021-02-17T18:47:00Z"/>
          <w:rFonts w:ascii="David" w:eastAsia="Calibri" w:hAnsi="David" w:cs="David"/>
          <w:sz w:val="24"/>
          <w:szCs w:val="24"/>
          <w:rtl/>
        </w:rPr>
      </w:pPr>
    </w:p>
    <w:p w:rsidR="00E24065" w:rsidRPr="002A285E" w:rsidDel="009259DE" w:rsidRDefault="00E24065" w:rsidP="00E24065">
      <w:pPr>
        <w:spacing w:after="0" w:line="360" w:lineRule="auto"/>
        <w:ind w:left="264"/>
        <w:contextualSpacing/>
        <w:rPr>
          <w:del w:id="749" w:author="Ofir Tal" w:date="2021-02-17T18:47:00Z"/>
          <w:rFonts w:ascii="David" w:eastAsia="Calibri" w:hAnsi="David" w:cs="David"/>
          <w:sz w:val="12"/>
          <w:szCs w:val="12"/>
          <w:rtl/>
        </w:rPr>
      </w:pPr>
    </w:p>
    <w:p w:rsidR="00E24065" w:rsidRPr="00E24065" w:rsidDel="009259DE" w:rsidRDefault="00E24065" w:rsidP="002A285E">
      <w:pPr>
        <w:spacing w:after="0" w:line="360" w:lineRule="auto"/>
        <w:ind w:left="264"/>
        <w:contextualSpacing/>
        <w:rPr>
          <w:del w:id="750" w:author="Ofir Tal" w:date="2021-02-17T18:47:00Z"/>
          <w:rFonts w:ascii="David" w:eastAsia="Calibri" w:hAnsi="David" w:cs="David"/>
          <w:sz w:val="24"/>
          <w:szCs w:val="24"/>
          <w:rtl/>
        </w:rPr>
      </w:pPr>
      <w:del w:id="751" w:author="Ofir Tal" w:date="2021-02-17T18:47:00Z">
        <w:r w:rsidRPr="00E24065" w:rsidDel="009259DE">
          <w:rPr>
            <w:rFonts w:ascii="David" w:eastAsia="Calibri" w:hAnsi="David" w:cs="David"/>
            <w:sz w:val="24"/>
            <w:szCs w:val="24"/>
            <w:rtl/>
          </w:rPr>
          <w:delText xml:space="preserve">לא מיותר </w:delText>
        </w:r>
        <w:r w:rsidRPr="00E24065" w:rsidDel="009259DE">
          <w:rPr>
            <w:rFonts w:ascii="David" w:eastAsia="Calibri" w:hAnsi="David" w:cs="David" w:hint="cs"/>
            <w:sz w:val="24"/>
            <w:szCs w:val="24"/>
            <w:rtl/>
          </w:rPr>
          <w:delText>בהקשר זה</w:delText>
        </w:r>
        <w:r w:rsidRPr="00E24065" w:rsidDel="009259DE">
          <w:rPr>
            <w:rFonts w:ascii="David" w:eastAsia="Calibri" w:hAnsi="David" w:cs="David"/>
            <w:sz w:val="24"/>
            <w:szCs w:val="24"/>
            <w:rtl/>
          </w:rPr>
          <w:delText xml:space="preserve"> להפנות את תשומת לב ביה"ד לפיסקא 6 בנספח 16 לכתב התביעה </w:delText>
        </w:r>
        <w:r w:rsidR="002A285E" w:rsidDel="009259DE">
          <w:rPr>
            <w:rFonts w:ascii="David" w:eastAsia="Calibri" w:hAnsi="David" w:cs="David" w:hint="cs"/>
            <w:sz w:val="24"/>
            <w:szCs w:val="24"/>
            <w:rtl/>
          </w:rPr>
          <w:delText>לעיל</w:delText>
        </w:r>
        <w:r w:rsidRPr="00E24065" w:rsidDel="009259DE">
          <w:rPr>
            <w:rFonts w:ascii="David" w:eastAsia="Calibri" w:hAnsi="David" w:cs="David" w:hint="cs"/>
            <w:sz w:val="24"/>
            <w:szCs w:val="24"/>
            <w:rtl/>
          </w:rPr>
          <w:delText xml:space="preserve">, </w:delText>
        </w:r>
        <w:r w:rsidRPr="00E24065" w:rsidDel="009259DE">
          <w:rPr>
            <w:rFonts w:ascii="David" w:eastAsia="Calibri" w:hAnsi="David" w:cs="David"/>
            <w:sz w:val="24"/>
            <w:szCs w:val="24"/>
            <w:rtl/>
          </w:rPr>
          <w:delText xml:space="preserve">שבו נאמר במפורש כי </w:delText>
        </w:r>
        <w:r w:rsidRPr="00E24065" w:rsidDel="009259DE">
          <w:rPr>
            <w:rFonts w:ascii="David" w:eastAsia="Calibri" w:hAnsi="David" w:cs="David"/>
            <w:b/>
            <w:bCs/>
            <w:sz w:val="24"/>
            <w:szCs w:val="24"/>
            <w:u w:val="single"/>
            <w:rtl/>
          </w:rPr>
          <w:delText>"...לא יינקט כל צעד לשינוי מעמדך או זכויותיך או תפקידך לפני שיתקיים שימוע ודיון מוקדם בעניינך" אצל המשנה למציב שרות המדינה, בהשתתפות באי כוח המערער.</w:delText>
        </w:r>
        <w:r w:rsidRPr="00E24065" w:rsidDel="009259DE">
          <w:rPr>
            <w:rFonts w:ascii="David" w:eastAsia="Calibri" w:hAnsi="David" w:cs="David"/>
            <w:sz w:val="24"/>
            <w:szCs w:val="24"/>
            <w:rtl/>
          </w:rPr>
          <w:delText xml:space="preserve"> </w:delText>
        </w:r>
        <w:r w:rsidR="002A285E" w:rsidDel="009259DE">
          <w:rPr>
            <w:rFonts w:ascii="David" w:eastAsia="Calibri" w:hAnsi="David" w:cs="David" w:hint="cs"/>
            <w:sz w:val="24"/>
            <w:szCs w:val="24"/>
            <w:rtl/>
          </w:rPr>
          <w:delText xml:space="preserve"> (מצ"ב לנוחיות הקורא פעם נוספת כנספח </w:delText>
        </w:r>
        <w:r w:rsidR="002A285E" w:rsidRPr="002A285E" w:rsidDel="009259DE">
          <w:rPr>
            <w:rFonts w:ascii="David" w:eastAsia="Calibri" w:hAnsi="David" w:cs="David" w:hint="cs"/>
            <w:sz w:val="24"/>
            <w:szCs w:val="24"/>
            <w:highlight w:val="yellow"/>
            <w:rtl/>
          </w:rPr>
          <w:delText>7</w:delText>
        </w:r>
        <w:r w:rsidR="002A285E" w:rsidDel="009259DE">
          <w:rPr>
            <w:rFonts w:ascii="David" w:eastAsia="Calibri" w:hAnsi="David" w:cs="David" w:hint="cs"/>
            <w:sz w:val="24"/>
            <w:szCs w:val="24"/>
            <w:rtl/>
          </w:rPr>
          <w:delText xml:space="preserve"> לתשובה זו)</w:delText>
        </w:r>
      </w:del>
    </w:p>
    <w:p w:rsidR="00E24065" w:rsidRPr="00E24065" w:rsidDel="009259DE" w:rsidRDefault="00E24065" w:rsidP="00E24065">
      <w:pPr>
        <w:spacing w:after="0" w:line="360" w:lineRule="auto"/>
        <w:ind w:left="226"/>
        <w:rPr>
          <w:del w:id="752" w:author="Ofir Tal" w:date="2021-02-17T18:47:00Z"/>
          <w:rFonts w:ascii="David" w:eastAsia="Times New Roman" w:hAnsi="David" w:cs="David"/>
          <w:sz w:val="24"/>
          <w:szCs w:val="24"/>
          <w:rtl/>
          <w:lang w:eastAsia="he-IL"/>
        </w:rPr>
      </w:pPr>
    </w:p>
    <w:p w:rsidR="00E24065" w:rsidRPr="00E24065" w:rsidDel="009259DE" w:rsidRDefault="00E24065" w:rsidP="00E24065">
      <w:pPr>
        <w:spacing w:after="0" w:line="360" w:lineRule="auto"/>
        <w:ind w:left="226"/>
        <w:rPr>
          <w:del w:id="753" w:author="Ofir Tal" w:date="2021-02-17T18:47:00Z"/>
          <w:rFonts w:ascii="David" w:eastAsia="Times New Roman" w:hAnsi="David" w:cs="David"/>
          <w:b/>
          <w:bCs/>
          <w:sz w:val="24"/>
          <w:szCs w:val="24"/>
          <w:rtl/>
          <w:lang w:eastAsia="he-IL"/>
        </w:rPr>
      </w:pPr>
      <w:del w:id="754" w:author="Ofir Tal" w:date="2021-02-17T18:47:00Z">
        <w:r w:rsidRPr="00B075D9" w:rsidDel="009259DE">
          <w:rPr>
            <w:rFonts w:ascii="David" w:eastAsia="Times New Roman" w:hAnsi="David" w:cs="David"/>
            <w:sz w:val="24"/>
            <w:szCs w:val="24"/>
            <w:rtl/>
            <w:lang w:eastAsia="he-IL"/>
          </w:rPr>
          <w:delText xml:space="preserve">מכל הנ"ל עולה בברור </w:delText>
        </w:r>
        <w:r w:rsidRPr="00B075D9" w:rsidDel="009259DE">
          <w:rPr>
            <w:rFonts w:ascii="David" w:eastAsia="Times New Roman" w:hAnsi="David" w:cs="David" w:hint="cs"/>
            <w:b/>
            <w:bCs/>
            <w:sz w:val="24"/>
            <w:szCs w:val="24"/>
            <w:rtl/>
            <w:lang w:eastAsia="he-IL"/>
          </w:rPr>
          <w:delText>ו</w:delText>
        </w:r>
        <w:r w:rsidRPr="00B075D9" w:rsidDel="009259DE">
          <w:rPr>
            <w:rFonts w:ascii="David" w:eastAsia="Times New Roman" w:hAnsi="David" w:cs="David"/>
            <w:b/>
            <w:bCs/>
            <w:sz w:val="24"/>
            <w:szCs w:val="24"/>
            <w:rtl/>
            <w:lang w:eastAsia="he-IL"/>
          </w:rPr>
          <w:delText xml:space="preserve">בניגוד לקביעה השגויה של ביה"ד קמא,  </w:delText>
        </w:r>
        <w:r w:rsidR="00B075D9" w:rsidRPr="00B075D9" w:rsidDel="009259DE">
          <w:rPr>
            <w:rFonts w:ascii="David" w:eastAsia="Times New Roman" w:hAnsi="David" w:cs="David" w:hint="cs"/>
            <w:b/>
            <w:bCs/>
            <w:sz w:val="24"/>
            <w:szCs w:val="24"/>
            <w:rtl/>
            <w:lang w:eastAsia="he-IL"/>
          </w:rPr>
          <w:delText>ש</w:delText>
        </w:r>
        <w:r w:rsidRPr="00B075D9" w:rsidDel="009259DE">
          <w:rPr>
            <w:rFonts w:ascii="David" w:eastAsia="Times New Roman" w:hAnsi="David" w:cs="David"/>
            <w:b/>
            <w:bCs/>
            <w:sz w:val="24"/>
            <w:szCs w:val="24"/>
            <w:rtl/>
            <w:lang w:eastAsia="he-IL"/>
          </w:rPr>
          <w:delText xml:space="preserve">כל זמן שנציב שרות המדינה, המיצג את המדינה ע"פ החוזה, לא החליט על פיטורי המערער ולא הודיע למערער על כך, </w:delText>
        </w:r>
        <w:r w:rsidRPr="00B075D9" w:rsidDel="009259DE">
          <w:rPr>
            <w:rFonts w:ascii="David" w:eastAsia="Times New Roman" w:hAnsi="David" w:cs="David"/>
            <w:b/>
            <w:bCs/>
            <w:sz w:val="24"/>
            <w:szCs w:val="24"/>
            <w:u w:val="single"/>
            <w:rtl/>
            <w:lang w:eastAsia="he-IL"/>
          </w:rPr>
          <w:delText>לא היה  בסיס או עילה להגשת תביעה נגד נש"מ והמדינה על הפרת החוזה</w:delText>
        </w:r>
        <w:r w:rsidRPr="00E24065" w:rsidDel="009259DE">
          <w:rPr>
            <w:rFonts w:ascii="David" w:eastAsia="Times New Roman" w:hAnsi="David" w:cs="David"/>
            <w:b/>
            <w:bCs/>
            <w:sz w:val="24"/>
            <w:szCs w:val="24"/>
            <w:rtl/>
            <w:lang w:eastAsia="he-IL"/>
          </w:rPr>
          <w:delText xml:space="preserve"> וממילא מרוץ ההתישנות לא יכול היה להתחיל לפני סוף דצמבר 2012 לכל המוקדם</w:delText>
        </w:r>
        <w:r w:rsidR="00B075D9" w:rsidDel="009259DE">
          <w:rPr>
            <w:rFonts w:ascii="David" w:eastAsia="Times New Roman" w:hAnsi="David" w:cs="David" w:hint="cs"/>
            <w:b/>
            <w:bCs/>
            <w:sz w:val="24"/>
            <w:szCs w:val="24"/>
            <w:rtl/>
            <w:lang w:eastAsia="he-IL"/>
          </w:rPr>
          <w:delText>. ממילא עו</w:delText>
        </w:r>
        <w:r w:rsidRPr="00E24065" w:rsidDel="009259DE">
          <w:rPr>
            <w:rFonts w:ascii="David" w:eastAsia="Times New Roman" w:hAnsi="David" w:cs="David" w:hint="cs"/>
            <w:b/>
            <w:bCs/>
            <w:sz w:val="24"/>
            <w:szCs w:val="24"/>
            <w:rtl/>
            <w:lang w:eastAsia="he-IL"/>
          </w:rPr>
          <w:delText>לה שבמועד הגשת התביעה ב3.10.2019 לא חלה עדיין התישנות.</w:delText>
        </w:r>
      </w:del>
    </w:p>
    <w:p w:rsidR="00E24065" w:rsidRPr="00E24065" w:rsidDel="009259DE" w:rsidRDefault="00E24065" w:rsidP="00E24065">
      <w:pPr>
        <w:spacing w:after="0" w:line="360" w:lineRule="auto"/>
        <w:ind w:left="226"/>
        <w:rPr>
          <w:del w:id="755" w:author="Ofir Tal" w:date="2021-02-17T18:47:00Z"/>
          <w:rFonts w:ascii="David" w:eastAsia="Times New Roman" w:hAnsi="David" w:cs="David"/>
          <w:b/>
          <w:bCs/>
          <w:sz w:val="24"/>
          <w:szCs w:val="24"/>
          <w:rtl/>
          <w:lang w:eastAsia="he-IL"/>
        </w:rPr>
      </w:pPr>
    </w:p>
    <w:p w:rsidR="00E24065" w:rsidRPr="00E24065" w:rsidDel="009259DE" w:rsidRDefault="00E24065" w:rsidP="00E24065">
      <w:pPr>
        <w:spacing w:after="0" w:line="360" w:lineRule="auto"/>
        <w:ind w:left="226"/>
        <w:rPr>
          <w:del w:id="756" w:author="Ofir Tal" w:date="2021-02-17T18:47:00Z"/>
          <w:rFonts w:ascii="David" w:eastAsia="Times New Roman" w:hAnsi="David" w:cs="David"/>
          <w:b/>
          <w:bCs/>
          <w:sz w:val="24"/>
          <w:szCs w:val="24"/>
          <w:rtl/>
          <w:lang w:eastAsia="he-IL"/>
        </w:rPr>
      </w:pPr>
      <w:del w:id="757" w:author="Ofir Tal" w:date="2021-02-17T18:47:00Z">
        <w:r w:rsidRPr="00E24065" w:rsidDel="009259DE">
          <w:rPr>
            <w:rFonts w:ascii="David" w:eastAsia="Times New Roman" w:hAnsi="David" w:cs="David" w:hint="cs"/>
            <w:b/>
            <w:bCs/>
            <w:sz w:val="24"/>
            <w:szCs w:val="24"/>
            <w:rtl/>
            <w:lang w:eastAsia="he-IL"/>
          </w:rPr>
          <w:delText xml:space="preserve">ונוסיף עוד: </w:delText>
        </w:r>
      </w:del>
    </w:p>
    <w:p w:rsidR="00E24065" w:rsidRPr="00E24065" w:rsidDel="009259DE" w:rsidRDefault="002A285E" w:rsidP="002A285E">
      <w:pPr>
        <w:spacing w:after="0" w:line="360" w:lineRule="auto"/>
        <w:ind w:left="226"/>
        <w:rPr>
          <w:del w:id="758" w:author="Ofir Tal" w:date="2021-02-17T18:47:00Z"/>
          <w:rFonts w:ascii="David" w:eastAsia="Times New Roman" w:hAnsi="David" w:cs="David"/>
          <w:sz w:val="24"/>
          <w:szCs w:val="24"/>
          <w:rtl/>
          <w:lang w:eastAsia="he-IL"/>
        </w:rPr>
      </w:pPr>
      <w:del w:id="759" w:author="Ofir Tal" w:date="2021-02-17T18:47:00Z">
        <w:r w:rsidDel="009259DE">
          <w:rPr>
            <w:rFonts w:ascii="David" w:eastAsia="Times New Roman" w:hAnsi="David" w:cs="David" w:hint="cs"/>
            <w:sz w:val="24"/>
            <w:szCs w:val="24"/>
            <w:rtl/>
            <w:lang w:eastAsia="he-IL"/>
          </w:rPr>
          <w:delText xml:space="preserve">כמתואר בכתב התביעה, </w:delText>
        </w:r>
        <w:r w:rsidR="00E24065" w:rsidRPr="00E24065" w:rsidDel="009259DE">
          <w:rPr>
            <w:rFonts w:ascii="David" w:eastAsia="Times New Roman" w:hAnsi="David" w:cs="David" w:hint="cs"/>
            <w:sz w:val="24"/>
            <w:szCs w:val="24"/>
            <w:rtl/>
            <w:lang w:eastAsia="he-IL"/>
          </w:rPr>
          <w:delText xml:space="preserve">במכתב מיום </w:delText>
        </w:r>
        <w:r w:rsidR="00E24065" w:rsidRPr="00E24065" w:rsidDel="009259DE">
          <w:rPr>
            <w:rFonts w:ascii="David" w:eastAsia="Times New Roman" w:hAnsi="David" w:cs="David"/>
            <w:b/>
            <w:bCs/>
            <w:sz w:val="24"/>
            <w:szCs w:val="24"/>
            <w:u w:val="single"/>
            <w:rtl/>
            <w:lang w:eastAsia="he-IL"/>
          </w:rPr>
          <w:delText>24.10.12</w:delText>
        </w:r>
        <w:r w:rsidR="00E24065" w:rsidRPr="00E24065" w:rsidDel="009259DE">
          <w:rPr>
            <w:rFonts w:ascii="David" w:eastAsia="Times New Roman" w:hAnsi="David" w:cs="David"/>
            <w:sz w:val="24"/>
            <w:szCs w:val="24"/>
            <w:rtl/>
            <w:lang w:eastAsia="he-IL"/>
          </w:rPr>
          <w:delText xml:space="preserve"> </w:delText>
        </w:r>
        <w:r w:rsidDel="009259DE">
          <w:rPr>
            <w:rFonts w:ascii="David" w:eastAsia="Times New Roman" w:hAnsi="David" w:cs="David" w:hint="cs"/>
            <w:sz w:val="24"/>
            <w:szCs w:val="24"/>
            <w:rtl/>
            <w:lang w:eastAsia="he-IL"/>
          </w:rPr>
          <w:delText>א</w:delText>
        </w:r>
        <w:r w:rsidR="00E24065" w:rsidRPr="00E24065" w:rsidDel="009259DE">
          <w:rPr>
            <w:rFonts w:ascii="David" w:eastAsia="Times New Roman" w:hAnsi="David" w:cs="David" w:hint="cs"/>
            <w:sz w:val="24"/>
            <w:szCs w:val="24"/>
            <w:rtl/>
            <w:lang w:eastAsia="he-IL"/>
          </w:rPr>
          <w:delText>ל</w:delText>
        </w:r>
        <w:r w:rsidDel="009259DE">
          <w:rPr>
            <w:rFonts w:ascii="David" w:eastAsia="Times New Roman" w:hAnsi="David" w:cs="David" w:hint="cs"/>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בא כח המערער</w:delText>
        </w:r>
        <w:r w:rsidR="00E24065" w:rsidRPr="00E24065" w:rsidDel="009259DE">
          <w:rPr>
            <w:rFonts w:ascii="David" w:eastAsia="Times New Roman" w:hAnsi="David" w:cs="David" w:hint="cs"/>
            <w:b/>
            <w:bCs/>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דחתה</w:delText>
        </w:r>
        <w:r w:rsidR="00E24065" w:rsidRPr="00E24065" w:rsidDel="009259DE">
          <w:rPr>
            <w:rFonts w:ascii="David" w:eastAsia="Times New Roman" w:hAnsi="David" w:cs="David"/>
            <w:sz w:val="24"/>
            <w:szCs w:val="24"/>
            <w:rtl/>
            <w:lang w:eastAsia="he-IL"/>
          </w:rPr>
          <w:delText xml:space="preserve"> הלשכה המשפטית של האוצר את בקש</w:delText>
        </w:r>
        <w:r w:rsidR="00E24065" w:rsidRPr="00E24065" w:rsidDel="009259DE">
          <w:rPr>
            <w:rFonts w:ascii="David" w:eastAsia="Times New Roman" w:hAnsi="David" w:cs="David" w:hint="cs"/>
            <w:sz w:val="24"/>
            <w:szCs w:val="24"/>
            <w:rtl/>
            <w:lang w:eastAsia="he-IL"/>
          </w:rPr>
          <w:delText>ו</w:delText>
        </w:r>
        <w:r w:rsidR="00E24065" w:rsidRPr="00E24065" w:rsidDel="009259DE">
          <w:rPr>
            <w:rFonts w:ascii="David" w:eastAsia="Times New Roman" w:hAnsi="David" w:cs="David"/>
            <w:sz w:val="24"/>
            <w:szCs w:val="24"/>
            <w:rtl/>
            <w:lang w:eastAsia="he-IL"/>
          </w:rPr>
          <w:delText>ת המערער להחזרתו לתפקידו</w:delText>
        </w:r>
        <w:r w:rsidR="00E24065" w:rsidRPr="00E24065" w:rsidDel="009259DE">
          <w:rPr>
            <w:rFonts w:ascii="David" w:eastAsia="Times New Roman" w:hAnsi="David" w:cs="David" w:hint="cs"/>
            <w:sz w:val="24"/>
            <w:szCs w:val="24"/>
            <w:rtl/>
            <w:lang w:eastAsia="he-IL"/>
          </w:rPr>
          <w:delText xml:space="preserve"> בחשב הכללי</w:delText>
        </w:r>
        <w:r w:rsidR="00E24065" w:rsidRPr="00E24065" w:rsidDel="009259DE">
          <w:rPr>
            <w:rFonts w:ascii="David" w:eastAsia="Times New Roman" w:hAnsi="David" w:cs="David"/>
            <w:sz w:val="24"/>
            <w:szCs w:val="24"/>
            <w:rtl/>
            <w:lang w:eastAsia="he-IL"/>
          </w:rPr>
          <w:delText>. המערער</w:delText>
        </w:r>
        <w:r w:rsidR="00E24065" w:rsidRPr="00E24065" w:rsidDel="009259DE">
          <w:rPr>
            <w:rFonts w:ascii="David" w:eastAsia="Times New Roman" w:hAnsi="David" w:cs="David" w:hint="cs"/>
            <w:sz w:val="24"/>
            <w:szCs w:val="24"/>
            <w:rtl/>
            <w:lang w:eastAsia="he-IL"/>
          </w:rPr>
          <w:delText>, ש</w:delText>
        </w:r>
        <w:r w:rsidDel="009259DE">
          <w:rPr>
            <w:rFonts w:ascii="David" w:eastAsia="Times New Roman" w:hAnsi="David" w:cs="David"/>
            <w:sz w:val="24"/>
            <w:szCs w:val="24"/>
            <w:rtl/>
            <w:lang w:eastAsia="he-IL"/>
          </w:rPr>
          <w:delText>משכורתו הופסקה מחד</w:delText>
        </w:r>
        <w:r w:rsidR="00E24065" w:rsidRPr="00E24065" w:rsidDel="009259DE">
          <w:rPr>
            <w:rFonts w:ascii="David" w:eastAsia="Times New Roman" w:hAnsi="David" w:cs="David"/>
            <w:sz w:val="24"/>
            <w:szCs w:val="24"/>
            <w:rtl/>
            <w:lang w:eastAsia="he-IL"/>
          </w:rPr>
          <w:delText xml:space="preserve"> ומאידך גימלה לא שולמה לו</w:delText>
        </w:r>
        <w:r w:rsidR="00E24065" w:rsidRPr="00E24065" w:rsidDel="009259DE">
          <w:rPr>
            <w:rFonts w:ascii="David" w:eastAsia="Times New Roman" w:hAnsi="David" w:cs="David" w:hint="cs"/>
            <w:sz w:val="24"/>
            <w:szCs w:val="24"/>
            <w:rtl/>
            <w:lang w:eastAsia="he-IL"/>
          </w:rPr>
          <w:delText xml:space="preserve"> היה במצוקה ממשית. </w:delText>
        </w:r>
        <w:r w:rsidR="00E24065" w:rsidRPr="00E24065" w:rsidDel="009259DE">
          <w:rPr>
            <w:rFonts w:ascii="David" w:eastAsia="Times New Roman" w:hAnsi="David" w:cs="David"/>
            <w:sz w:val="24"/>
            <w:szCs w:val="24"/>
            <w:rtl/>
            <w:lang w:eastAsia="he-IL"/>
          </w:rPr>
          <w:delText xml:space="preserve"> בהעדר הכנסה  כלשהי פנה המערער למינהלת הגימלאות לברר האם במצב שנוצר הוא זכאי לגימלא. </w:delText>
        </w:r>
        <w:r w:rsidR="00E24065" w:rsidRPr="00E24065" w:rsidDel="009259DE">
          <w:rPr>
            <w:rFonts w:ascii="David" w:eastAsia="Times New Roman" w:hAnsi="David" w:cs="David"/>
            <w:b/>
            <w:bCs/>
            <w:sz w:val="24"/>
            <w:szCs w:val="24"/>
            <w:u w:val="single"/>
            <w:rtl/>
            <w:lang w:eastAsia="he-IL"/>
          </w:rPr>
          <w:delText xml:space="preserve">במינהלת הגימלאות </w:delText>
        </w:r>
        <w:r w:rsidR="00E24065" w:rsidRPr="00B075D9" w:rsidDel="009259DE">
          <w:rPr>
            <w:rFonts w:ascii="David" w:eastAsia="Times New Roman" w:hAnsi="David" w:cs="David"/>
            <w:b/>
            <w:bCs/>
            <w:sz w:val="24"/>
            <w:szCs w:val="24"/>
            <w:rtl/>
            <w:lang w:eastAsia="he-IL"/>
          </w:rPr>
          <w:delText>אמרו לו שהם אינם יודעים דבר על הפסקת עבודתו</w:delText>
        </w:r>
        <w:r w:rsidR="00E24065" w:rsidRPr="00E24065" w:rsidDel="009259DE">
          <w:rPr>
            <w:rFonts w:ascii="David" w:eastAsia="Times New Roman" w:hAnsi="David" w:cs="David" w:hint="cs"/>
            <w:b/>
            <w:bCs/>
            <w:sz w:val="24"/>
            <w:szCs w:val="24"/>
            <w:rtl/>
            <w:lang w:eastAsia="he-IL"/>
          </w:rPr>
          <w:delText xml:space="preserve">. </w:delText>
        </w:r>
        <w:r w:rsidR="00E24065" w:rsidRPr="00E24065" w:rsidDel="009259DE">
          <w:rPr>
            <w:rFonts w:ascii="David" w:eastAsia="Times New Roman" w:hAnsi="David" w:cs="David"/>
            <w:b/>
            <w:bCs/>
            <w:sz w:val="24"/>
            <w:szCs w:val="24"/>
            <w:u w:val="single"/>
            <w:rtl/>
            <w:lang w:eastAsia="he-IL"/>
          </w:rPr>
          <w:delText xml:space="preserve">בכך אישרו </w:delText>
        </w:r>
        <w:r w:rsidR="00E24065" w:rsidRPr="00E24065" w:rsidDel="009259DE">
          <w:rPr>
            <w:rFonts w:ascii="David" w:eastAsia="Times New Roman" w:hAnsi="David" w:cs="David" w:hint="cs"/>
            <w:b/>
            <w:bCs/>
            <w:sz w:val="24"/>
            <w:szCs w:val="24"/>
            <w:u w:val="single"/>
            <w:rtl/>
            <w:lang w:eastAsia="he-IL"/>
          </w:rPr>
          <w:delText xml:space="preserve">גם הם </w:delText>
        </w:r>
        <w:r w:rsidR="00E24065" w:rsidRPr="00E24065" w:rsidDel="009259DE">
          <w:rPr>
            <w:rFonts w:ascii="David" w:eastAsia="Times New Roman" w:hAnsi="David" w:cs="David"/>
            <w:b/>
            <w:bCs/>
            <w:sz w:val="24"/>
            <w:szCs w:val="24"/>
            <w:u w:val="single"/>
            <w:rtl/>
            <w:lang w:eastAsia="he-IL"/>
          </w:rPr>
          <w:delText>את הבנתו שמבחינת המערכת הוא לא פוטר</w:delText>
        </w:r>
        <w:r w:rsidR="00E24065" w:rsidRPr="00E24065" w:rsidDel="009259DE">
          <w:rPr>
            <w:rFonts w:ascii="David" w:eastAsia="Times New Roman" w:hAnsi="David" w:cs="David"/>
            <w:b/>
            <w:bCs/>
            <w:sz w:val="24"/>
            <w:szCs w:val="24"/>
            <w:rtl/>
            <w:lang w:eastAsia="he-IL"/>
          </w:rPr>
          <w:delText>.</w:delText>
        </w:r>
        <w:r w:rsidR="00E24065" w:rsidRPr="00E24065" w:rsidDel="009259DE">
          <w:rPr>
            <w:rFonts w:ascii="David" w:eastAsia="Times New Roman" w:hAnsi="David" w:cs="David"/>
            <w:sz w:val="24"/>
            <w:szCs w:val="24"/>
            <w:rtl/>
            <w:lang w:eastAsia="he-IL"/>
          </w:rPr>
          <w:delText xml:space="preserve"> הם הציעו לו שימלא "טופס תביעה לגימלא". </w:delText>
        </w:r>
      </w:del>
    </w:p>
    <w:p w:rsidR="00E24065" w:rsidRPr="00E24065" w:rsidDel="009259DE" w:rsidRDefault="00E24065" w:rsidP="00E24065">
      <w:pPr>
        <w:spacing w:after="0" w:line="360" w:lineRule="auto"/>
        <w:ind w:left="226"/>
        <w:rPr>
          <w:del w:id="760" w:author="Ofir Tal" w:date="2021-02-17T18:47:00Z"/>
          <w:rFonts w:ascii="David" w:eastAsia="Times New Roman" w:hAnsi="David" w:cs="David"/>
          <w:sz w:val="24"/>
          <w:szCs w:val="24"/>
          <w:rtl/>
          <w:lang w:eastAsia="he-IL"/>
        </w:rPr>
      </w:pPr>
    </w:p>
    <w:p w:rsidR="00E24065" w:rsidRPr="00E24065" w:rsidDel="009259DE" w:rsidRDefault="00E24065" w:rsidP="00E24065">
      <w:pPr>
        <w:spacing w:after="0" w:line="360" w:lineRule="auto"/>
        <w:ind w:left="226"/>
        <w:rPr>
          <w:del w:id="761" w:author="Ofir Tal" w:date="2021-02-17T18:47:00Z"/>
          <w:rFonts w:ascii="David" w:eastAsia="Times New Roman" w:hAnsi="David" w:cs="David"/>
          <w:sz w:val="24"/>
          <w:szCs w:val="24"/>
          <w:rtl/>
          <w:lang w:eastAsia="he-IL"/>
        </w:rPr>
      </w:pPr>
      <w:del w:id="762" w:author="Ofir Tal" w:date="2021-02-17T18:47:00Z">
        <w:r w:rsidRPr="00E24065" w:rsidDel="009259DE">
          <w:rPr>
            <w:rFonts w:ascii="David" w:eastAsia="Times New Roman" w:hAnsi="David" w:cs="David"/>
            <w:sz w:val="24"/>
            <w:szCs w:val="24"/>
            <w:rtl/>
            <w:lang w:eastAsia="he-IL"/>
          </w:rPr>
          <w:delText>מ</w:delText>
        </w:r>
        <w:r w:rsidRPr="00E24065" w:rsidDel="009259DE">
          <w:rPr>
            <w:rFonts w:ascii="David" w:eastAsia="Times New Roman" w:hAnsi="David" w:cs="David"/>
            <w:b/>
            <w:bCs/>
            <w:sz w:val="24"/>
            <w:szCs w:val="24"/>
            <w:rtl/>
            <w:lang w:eastAsia="he-IL"/>
          </w:rPr>
          <w:delText>כאן שגם בשלב זה, כשנציב שרות המדינה, שחתם על חוזה ההעסקה בש</w:delText>
        </w:r>
        <w:r w:rsidR="00B075D9" w:rsidDel="009259DE">
          <w:rPr>
            <w:rFonts w:ascii="David" w:eastAsia="Times New Roman" w:hAnsi="David" w:cs="David"/>
            <w:b/>
            <w:bCs/>
            <w:sz w:val="24"/>
            <w:szCs w:val="24"/>
            <w:rtl/>
            <w:lang w:eastAsia="he-IL"/>
          </w:rPr>
          <w:delText>ם הממשלה</w:delText>
        </w:r>
        <w:r w:rsidR="00B075D9" w:rsidDel="009259DE">
          <w:rPr>
            <w:rFonts w:ascii="David" w:eastAsia="Times New Roman" w:hAnsi="David" w:cs="David" w:hint="cs"/>
            <w:b/>
            <w:bCs/>
            <w:sz w:val="24"/>
            <w:szCs w:val="24"/>
            <w:rtl/>
            <w:lang w:eastAsia="he-IL"/>
          </w:rPr>
          <w:delText xml:space="preserve">, </w:delText>
        </w:r>
        <w:r w:rsidRPr="00E24065" w:rsidDel="009259DE">
          <w:rPr>
            <w:rFonts w:ascii="David" w:eastAsia="Times New Roman" w:hAnsi="David" w:cs="David"/>
            <w:b/>
            <w:bCs/>
            <w:sz w:val="24"/>
            <w:szCs w:val="24"/>
            <w:rtl/>
            <w:lang w:eastAsia="he-IL"/>
          </w:rPr>
          <w:delText>והמוסמך היחיד ע"פ החוזה להפסיק את עבודת המערער, לא החליט להפסיק את העסקתו וכאשר גם מינהל הגימלאות לא מודע על הפסקת עבודתו, ברור שעוד לא היו בידי המערער מלוא "מכלול העובדות המהותיות המולידות את הזכות לסעד"</w:delText>
        </w:r>
        <w:r w:rsidRPr="00E24065" w:rsidDel="009259DE">
          <w:rPr>
            <w:rFonts w:ascii="David" w:eastAsia="Times New Roman" w:hAnsi="David" w:cs="David"/>
            <w:sz w:val="24"/>
            <w:szCs w:val="24"/>
            <w:rtl/>
            <w:lang w:eastAsia="he-IL"/>
          </w:rPr>
          <w:delText xml:space="preserve"> (פסק הדין של בית המשפט העליון בענין אפרידר כפי שצוטט בפיסקא 24 בפסק הדין של ביה"ד קמא "לצורך (הגדרת) התישנות")</w:delText>
        </w:r>
        <w:r w:rsidRPr="00E24065"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sz w:val="24"/>
            <w:szCs w:val="24"/>
            <w:rtl/>
            <w:lang w:eastAsia="he-IL"/>
          </w:rPr>
          <w:delText>לתביעה נגד המעסיק: קרי נציב שרות המדינה.</w:delText>
        </w:r>
      </w:del>
    </w:p>
    <w:p w:rsidR="00E24065" w:rsidRPr="00E24065" w:rsidDel="009259DE" w:rsidRDefault="00E24065" w:rsidP="00E24065">
      <w:pPr>
        <w:spacing w:after="0" w:line="360" w:lineRule="auto"/>
        <w:ind w:left="226"/>
        <w:rPr>
          <w:del w:id="763" w:author="Ofir Tal" w:date="2021-02-17T18:47:00Z"/>
          <w:rFonts w:ascii="David" w:eastAsia="Times New Roman" w:hAnsi="David" w:cs="David"/>
          <w:sz w:val="24"/>
          <w:szCs w:val="24"/>
          <w:rtl/>
          <w:lang w:eastAsia="he-IL"/>
        </w:rPr>
      </w:pPr>
    </w:p>
    <w:p w:rsidR="00E24065" w:rsidRPr="00E24065" w:rsidDel="009259DE" w:rsidRDefault="00E24065" w:rsidP="002A285E">
      <w:pPr>
        <w:spacing w:after="0" w:line="360" w:lineRule="auto"/>
        <w:ind w:left="226" w:hanging="142"/>
        <w:rPr>
          <w:del w:id="764" w:author="Ofir Tal" w:date="2021-02-17T18:47:00Z"/>
          <w:rFonts w:ascii="David" w:eastAsia="Times New Roman" w:hAnsi="David" w:cs="David"/>
          <w:sz w:val="24"/>
          <w:szCs w:val="24"/>
          <w:rtl/>
          <w:lang w:eastAsia="he-IL"/>
        </w:rPr>
      </w:pPr>
      <w:del w:id="765" w:author="Ofir Tal" w:date="2021-02-17T18:47:00Z">
        <w:r w:rsidRPr="00E24065"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מחוסר ברירה</w:delText>
        </w:r>
        <w:r w:rsidRPr="00E24065" w:rsidDel="009259DE">
          <w:rPr>
            <w:rFonts w:ascii="David" w:eastAsia="Times New Roman" w:hAnsi="David" w:cs="David"/>
            <w:sz w:val="24"/>
            <w:szCs w:val="24"/>
            <w:rtl/>
            <w:lang w:eastAsia="he-IL"/>
          </w:rPr>
          <w:delText xml:space="preserve"> ומתוך מצוקה אמיתית של חוסר הכנסה, </w:delText>
        </w:r>
        <w:r w:rsidRPr="00E24065" w:rsidDel="009259DE">
          <w:rPr>
            <w:rFonts w:ascii="David" w:eastAsia="Times New Roman" w:hAnsi="David" w:cs="David" w:hint="cs"/>
            <w:sz w:val="24"/>
            <w:szCs w:val="24"/>
            <w:rtl/>
            <w:lang w:eastAsia="he-IL"/>
          </w:rPr>
          <w:delText xml:space="preserve">נענה המערער </w:delText>
        </w:r>
        <w:r w:rsidRPr="00E24065" w:rsidDel="009259DE">
          <w:rPr>
            <w:rFonts w:ascii="David" w:eastAsia="Times New Roman" w:hAnsi="David" w:cs="David"/>
            <w:sz w:val="24"/>
            <w:szCs w:val="24"/>
            <w:rtl/>
            <w:lang w:eastAsia="he-IL"/>
          </w:rPr>
          <w:delText xml:space="preserve">להצעת מינהל הגימלאות </w:delText>
        </w:r>
        <w:r w:rsidRPr="00E24065" w:rsidDel="009259DE">
          <w:rPr>
            <w:rFonts w:ascii="David" w:eastAsia="Times New Roman" w:hAnsi="David" w:cs="David" w:hint="cs"/>
            <w:sz w:val="24"/>
            <w:szCs w:val="24"/>
            <w:rtl/>
            <w:lang w:eastAsia="he-IL"/>
          </w:rPr>
          <w:delText>ו</w:delText>
        </w:r>
        <w:r w:rsidRPr="00E24065" w:rsidDel="009259DE">
          <w:rPr>
            <w:rFonts w:ascii="David" w:eastAsia="Times New Roman" w:hAnsi="David" w:cs="David"/>
            <w:sz w:val="24"/>
            <w:szCs w:val="24"/>
            <w:rtl/>
            <w:lang w:eastAsia="he-IL"/>
          </w:rPr>
          <w:delText xml:space="preserve">מילא </w:delText>
        </w:r>
        <w:r w:rsidRPr="00E24065" w:rsidDel="009259DE">
          <w:rPr>
            <w:rFonts w:ascii="David" w:eastAsia="Times New Roman" w:hAnsi="David" w:cs="David" w:hint="cs"/>
            <w:sz w:val="24"/>
            <w:szCs w:val="24"/>
            <w:rtl/>
            <w:lang w:eastAsia="he-IL"/>
          </w:rPr>
          <w:delText xml:space="preserve"> </w:delText>
        </w:r>
        <w:r w:rsidR="00B075D9" w:rsidRPr="00B075D9" w:rsidDel="009259DE">
          <w:rPr>
            <w:rFonts w:ascii="David" w:eastAsia="Times New Roman" w:hAnsi="David" w:cs="David" w:hint="cs"/>
            <w:sz w:val="24"/>
            <w:szCs w:val="24"/>
            <w:rtl/>
            <w:lang w:eastAsia="he-IL"/>
          </w:rPr>
          <w:delText xml:space="preserve">ביום </w:delText>
        </w:r>
        <w:r w:rsidR="00B075D9" w:rsidRPr="00B075D9" w:rsidDel="009259DE">
          <w:rPr>
            <w:rFonts w:ascii="David" w:eastAsia="Times New Roman" w:hAnsi="David" w:cs="David"/>
            <w:sz w:val="24"/>
            <w:szCs w:val="24"/>
            <w:rtl/>
            <w:lang w:eastAsia="he-IL"/>
          </w:rPr>
          <w:delText xml:space="preserve">31.10.2012 </w:delText>
        </w:r>
        <w:r w:rsidRPr="00E24065" w:rsidDel="009259DE">
          <w:rPr>
            <w:rFonts w:ascii="David" w:eastAsia="Times New Roman" w:hAnsi="David" w:cs="David"/>
            <w:sz w:val="24"/>
            <w:szCs w:val="24"/>
            <w:rtl/>
            <w:lang w:eastAsia="he-IL"/>
          </w:rPr>
          <w:delText xml:space="preserve">טופס תביעה לגימלא, </w:delText>
        </w:r>
        <w:r w:rsidRPr="00E24065" w:rsidDel="009259DE">
          <w:rPr>
            <w:rFonts w:ascii="David" w:eastAsia="Times New Roman" w:hAnsi="David" w:cs="David"/>
            <w:b/>
            <w:bCs/>
            <w:sz w:val="24"/>
            <w:szCs w:val="24"/>
            <w:rtl/>
            <w:lang w:eastAsia="he-IL"/>
          </w:rPr>
          <w:delText>תוך שהוא רושם לצד</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חתימתו</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"תחת לחץ" "תחת מחאה".</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sz w:val="24"/>
            <w:szCs w:val="24"/>
            <w:highlight w:val="yellow"/>
            <w:rtl/>
            <w:lang w:eastAsia="he-IL"/>
          </w:rPr>
          <w:delText>(נספח</w:delText>
        </w:r>
        <w:r w:rsidR="00B075D9" w:rsidDel="009259DE">
          <w:rPr>
            <w:rFonts w:ascii="David" w:eastAsia="Times New Roman" w:hAnsi="David" w:cs="David" w:hint="cs"/>
            <w:sz w:val="24"/>
            <w:szCs w:val="24"/>
            <w:highlight w:val="yellow"/>
            <w:rtl/>
            <w:lang w:eastAsia="he-IL"/>
          </w:rPr>
          <w:delText xml:space="preserve"> </w:delText>
        </w:r>
        <w:r w:rsidR="002A285E" w:rsidDel="009259DE">
          <w:rPr>
            <w:rFonts w:ascii="David" w:eastAsia="Times New Roman" w:hAnsi="David" w:cs="David" w:hint="cs"/>
            <w:sz w:val="24"/>
            <w:szCs w:val="24"/>
            <w:highlight w:val="yellow"/>
            <w:rtl/>
            <w:lang w:eastAsia="he-IL"/>
          </w:rPr>
          <w:delText>8</w:delText>
        </w:r>
        <w:r w:rsidRPr="00E24065" w:rsidDel="009259DE">
          <w:rPr>
            <w:rFonts w:ascii="David" w:eastAsia="Times New Roman" w:hAnsi="David" w:cs="David" w:hint="cs"/>
            <w:sz w:val="24"/>
            <w:szCs w:val="24"/>
            <w:highlight w:val="yellow"/>
            <w:rtl/>
            <w:lang w:eastAsia="he-IL"/>
          </w:rPr>
          <w:delText xml:space="preserve"> </w:delText>
        </w:r>
        <w:r w:rsidRPr="00E24065" w:rsidDel="009259DE">
          <w:rPr>
            <w:rFonts w:ascii="David" w:eastAsia="Times New Roman" w:hAnsi="David" w:cs="David"/>
            <w:sz w:val="24"/>
            <w:szCs w:val="24"/>
            <w:highlight w:val="yellow"/>
            <w:rtl/>
            <w:lang w:eastAsia="he-IL"/>
          </w:rPr>
          <w:delText>)</w:delText>
        </w:r>
        <w:r w:rsidRPr="00E24065" w:rsidDel="009259DE">
          <w:rPr>
            <w:rFonts w:ascii="David" w:eastAsia="Times New Roman" w:hAnsi="David" w:cs="David"/>
            <w:sz w:val="24"/>
            <w:szCs w:val="24"/>
            <w:rtl/>
            <w:lang w:eastAsia="he-IL"/>
          </w:rPr>
          <w:delText>.</w:delText>
        </w:r>
      </w:del>
    </w:p>
    <w:p w:rsidR="00E24065" w:rsidRPr="00E24065" w:rsidDel="009259DE" w:rsidRDefault="00E24065" w:rsidP="00E24065">
      <w:pPr>
        <w:spacing w:after="0" w:line="360" w:lineRule="auto"/>
        <w:ind w:left="1360" w:hanging="1276"/>
        <w:rPr>
          <w:del w:id="766" w:author="Ofir Tal" w:date="2021-02-17T18:47:00Z"/>
          <w:rFonts w:ascii="David" w:eastAsia="Times New Roman" w:hAnsi="David" w:cs="David"/>
          <w:sz w:val="24"/>
          <w:szCs w:val="24"/>
          <w:rtl/>
          <w:lang w:eastAsia="he-IL"/>
        </w:rPr>
      </w:pPr>
    </w:p>
    <w:p w:rsidR="00E24065" w:rsidRPr="00E24065" w:rsidDel="009259DE" w:rsidRDefault="00E24065" w:rsidP="00F552F8">
      <w:pPr>
        <w:spacing w:after="0" w:line="360" w:lineRule="auto"/>
        <w:ind w:left="264" w:hanging="104"/>
        <w:rPr>
          <w:del w:id="767" w:author="Ofir Tal" w:date="2021-02-17T18:47:00Z"/>
          <w:rFonts w:ascii="David" w:eastAsia="Times New Roman" w:hAnsi="David" w:cs="David"/>
          <w:sz w:val="24"/>
          <w:szCs w:val="24"/>
          <w:rtl/>
          <w:lang w:eastAsia="he-IL"/>
        </w:rPr>
      </w:pPr>
      <w:del w:id="768" w:author="Ofir Tal" w:date="2021-02-17T18:47:00Z">
        <w:r w:rsidRPr="00E24065"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 </w:delText>
        </w:r>
        <w:r w:rsidR="002A285E" w:rsidRPr="00E24065" w:rsidDel="009259DE">
          <w:rPr>
            <w:rFonts w:ascii="David" w:eastAsia="Times New Roman" w:hAnsi="David" w:cs="David"/>
            <w:sz w:val="24"/>
            <w:szCs w:val="24"/>
            <w:rtl/>
            <w:lang w:eastAsia="he-IL"/>
          </w:rPr>
          <w:delText>לאחר 4 חודשים ללא הכנסה כלשהי,</w:delText>
        </w:r>
        <w:r w:rsidR="002A285E" w:rsidDel="009259DE">
          <w:rPr>
            <w:rFonts w:ascii="David" w:eastAsia="Times New Roman" w:hAnsi="David" w:cs="David" w:hint="cs"/>
            <w:sz w:val="24"/>
            <w:szCs w:val="24"/>
            <w:rtl/>
            <w:lang w:eastAsia="he-IL"/>
          </w:rPr>
          <w:delText xml:space="preserve"> </w:delText>
        </w:r>
        <w:r w:rsidR="00F552F8" w:rsidDel="009259DE">
          <w:rPr>
            <w:rFonts w:ascii="David" w:eastAsia="Times New Roman" w:hAnsi="David" w:cs="David" w:hint="cs"/>
            <w:sz w:val="24"/>
            <w:szCs w:val="24"/>
            <w:rtl/>
            <w:lang w:eastAsia="he-IL"/>
          </w:rPr>
          <w:delText xml:space="preserve">ולאחר </w:delText>
        </w:r>
        <w:r w:rsidR="002A285E" w:rsidDel="009259DE">
          <w:rPr>
            <w:rFonts w:ascii="David" w:eastAsia="Times New Roman" w:hAnsi="David" w:cs="David" w:hint="cs"/>
            <w:sz w:val="24"/>
            <w:szCs w:val="24"/>
            <w:rtl/>
            <w:lang w:eastAsia="he-IL"/>
          </w:rPr>
          <w:delText xml:space="preserve">חלף </w:delText>
        </w:r>
        <w:r w:rsidRPr="00E24065" w:rsidDel="009259DE">
          <w:rPr>
            <w:rFonts w:ascii="David" w:eastAsia="Times New Roman" w:hAnsi="David" w:cs="David"/>
            <w:sz w:val="24"/>
            <w:szCs w:val="24"/>
            <w:rtl/>
            <w:lang w:eastAsia="he-IL"/>
          </w:rPr>
          <w:delText xml:space="preserve">חודש </w:delText>
        </w:r>
        <w:r w:rsidRPr="00E24065" w:rsidDel="009259DE">
          <w:rPr>
            <w:rFonts w:ascii="David" w:eastAsia="Times New Roman" w:hAnsi="David" w:cs="David" w:hint="cs"/>
            <w:sz w:val="24"/>
            <w:szCs w:val="24"/>
            <w:rtl/>
            <w:lang w:eastAsia="he-IL"/>
          </w:rPr>
          <w:delText xml:space="preserve">נוסף (כל נובמבר 2012) </w:delText>
        </w:r>
        <w:r w:rsidR="002A285E" w:rsidDel="009259DE">
          <w:rPr>
            <w:rFonts w:ascii="David" w:eastAsia="Times New Roman" w:hAnsi="David" w:cs="David" w:hint="cs"/>
            <w:sz w:val="24"/>
            <w:szCs w:val="24"/>
            <w:rtl/>
            <w:lang w:eastAsia="he-IL"/>
          </w:rPr>
          <w:delText>ללא</w:delText>
        </w:r>
        <w:r w:rsidRPr="00E24065" w:rsidDel="009259DE">
          <w:rPr>
            <w:rFonts w:ascii="David" w:eastAsia="Times New Roman" w:hAnsi="David" w:cs="David"/>
            <w:sz w:val="24"/>
            <w:szCs w:val="24"/>
            <w:rtl/>
            <w:lang w:eastAsia="he-IL"/>
          </w:rPr>
          <w:delText xml:space="preserve"> משכורת </w:delText>
        </w:r>
        <w:r w:rsidR="002A285E" w:rsidDel="009259DE">
          <w:rPr>
            <w:rFonts w:ascii="David" w:eastAsia="Times New Roman" w:hAnsi="David" w:cs="David" w:hint="cs"/>
            <w:sz w:val="24"/>
            <w:szCs w:val="24"/>
            <w:rtl/>
            <w:lang w:eastAsia="he-IL"/>
          </w:rPr>
          <w:delText xml:space="preserve">וגם </w:delText>
        </w:r>
        <w:r w:rsidRPr="00E24065" w:rsidDel="009259DE">
          <w:rPr>
            <w:rFonts w:ascii="David" w:eastAsia="Times New Roman" w:hAnsi="David" w:cs="David"/>
            <w:sz w:val="24"/>
            <w:szCs w:val="24"/>
            <w:rtl/>
            <w:lang w:eastAsia="he-IL"/>
          </w:rPr>
          <w:delText>לא גימלא</w:delText>
        </w:r>
        <w:r w:rsidR="002A285E" w:rsidDel="009259DE">
          <w:rPr>
            <w:rFonts w:ascii="David" w:eastAsia="Times New Roman" w:hAnsi="David" w:cs="David" w:hint="cs"/>
            <w:sz w:val="24"/>
            <w:szCs w:val="24"/>
            <w:rtl/>
            <w:lang w:eastAsia="he-IL"/>
          </w:rPr>
          <w:delText xml:space="preserve">, </w:delText>
        </w:r>
        <w:r w:rsidR="00F552F8" w:rsidRPr="00E24065" w:rsidDel="009259DE">
          <w:rPr>
            <w:rFonts w:ascii="David" w:eastAsia="Times New Roman" w:hAnsi="David" w:cs="David"/>
            <w:sz w:val="24"/>
            <w:szCs w:val="24"/>
            <w:rtl/>
            <w:lang w:eastAsia="he-IL"/>
          </w:rPr>
          <w:delText xml:space="preserve">פנה המערער </w:delText>
        </w:r>
        <w:r w:rsidR="00F552F8" w:rsidDel="009259DE">
          <w:rPr>
            <w:rFonts w:ascii="David" w:eastAsia="Times New Roman" w:hAnsi="David" w:cs="David"/>
            <w:sz w:val="24"/>
            <w:szCs w:val="24"/>
            <w:rtl/>
            <w:lang w:eastAsia="he-IL"/>
          </w:rPr>
          <w:delText>ביאושו</w:delText>
        </w:r>
        <w:r w:rsidR="00F552F8" w:rsidDel="009259DE">
          <w:rPr>
            <w:rFonts w:ascii="David" w:eastAsia="Times New Roman" w:hAnsi="David" w:cs="David" w:hint="cs"/>
            <w:sz w:val="24"/>
            <w:szCs w:val="24"/>
            <w:rtl/>
            <w:lang w:eastAsia="he-IL"/>
          </w:rPr>
          <w:delText xml:space="preserve"> שוב </w:delText>
        </w:r>
        <w:r w:rsidRPr="00E24065" w:rsidDel="009259DE">
          <w:rPr>
            <w:rFonts w:ascii="David" w:eastAsia="Times New Roman" w:hAnsi="David" w:cs="David"/>
            <w:sz w:val="24"/>
            <w:szCs w:val="24"/>
            <w:rtl/>
            <w:lang w:eastAsia="he-IL"/>
          </w:rPr>
          <w:delText xml:space="preserve"> </w:delText>
        </w:r>
        <w:r w:rsidR="00F552F8" w:rsidRPr="00E24065" w:rsidDel="009259DE">
          <w:rPr>
            <w:rFonts w:ascii="David" w:eastAsia="Times New Roman" w:hAnsi="David" w:cs="David"/>
            <w:sz w:val="24"/>
            <w:szCs w:val="24"/>
            <w:rtl/>
            <w:lang w:eastAsia="he-IL"/>
          </w:rPr>
          <w:delText xml:space="preserve">למינהלת הגימלאות </w:delText>
        </w:r>
        <w:r w:rsidRPr="00E24065" w:rsidDel="009259DE">
          <w:rPr>
            <w:rFonts w:ascii="David" w:eastAsia="Times New Roman" w:hAnsi="David" w:cs="David"/>
            <w:sz w:val="24"/>
            <w:szCs w:val="24"/>
            <w:rtl/>
            <w:lang w:eastAsia="he-IL"/>
          </w:rPr>
          <w:delText>בנסיון להבין למה אינו מקבל</w:delText>
        </w:r>
        <w:r w:rsidR="00F552F8" w:rsidRPr="00F552F8" w:rsidDel="009259DE">
          <w:rPr>
            <w:rFonts w:ascii="David" w:eastAsia="Times New Roman" w:hAnsi="David" w:cs="David" w:hint="cs"/>
            <w:sz w:val="24"/>
            <w:szCs w:val="24"/>
            <w:rtl/>
            <w:lang w:eastAsia="he-IL"/>
          </w:rPr>
          <w:delText xml:space="preserve"> </w:delText>
        </w:r>
        <w:r w:rsidR="00F552F8" w:rsidDel="009259DE">
          <w:rPr>
            <w:rFonts w:ascii="David" w:eastAsia="Times New Roman" w:hAnsi="David" w:cs="David" w:hint="cs"/>
            <w:sz w:val="24"/>
            <w:szCs w:val="24"/>
            <w:rtl/>
            <w:lang w:eastAsia="he-IL"/>
          </w:rPr>
          <w:delText xml:space="preserve">לפחות </w:delText>
        </w:r>
        <w:r w:rsidR="00F552F8" w:rsidRPr="00E24065" w:rsidDel="009259DE">
          <w:rPr>
            <w:rFonts w:ascii="David" w:eastAsia="Times New Roman" w:hAnsi="David" w:cs="David" w:hint="cs"/>
            <w:sz w:val="24"/>
            <w:szCs w:val="24"/>
            <w:rtl/>
            <w:lang w:eastAsia="he-IL"/>
          </w:rPr>
          <w:delText>גימלא</w:delText>
        </w:r>
        <w:r w:rsidRPr="00E24065" w:rsidDel="009259DE">
          <w:rPr>
            <w:rFonts w:ascii="David" w:eastAsia="Times New Roman" w:hAnsi="David" w:cs="David"/>
            <w:sz w:val="24"/>
            <w:szCs w:val="24"/>
            <w:rtl/>
            <w:lang w:eastAsia="he-IL"/>
          </w:rPr>
          <w:delText xml:space="preserve"> אך שם נאמר לו שוב</w:delText>
        </w:r>
        <w:r w:rsidR="00B075D9" w:rsidDel="009259DE">
          <w:rPr>
            <w:rFonts w:ascii="David" w:eastAsia="Times New Roman" w:hAnsi="David" w:cs="David" w:hint="cs"/>
            <w:sz w:val="24"/>
            <w:szCs w:val="24"/>
            <w:rtl/>
            <w:lang w:eastAsia="he-IL"/>
          </w:rPr>
          <w:delText xml:space="preserve"> שעל אף שמילא טפס לגימלא</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u w:val="single"/>
            <w:rtl/>
            <w:lang w:eastAsia="he-IL"/>
          </w:rPr>
          <w:delText>הם לא קיבלו כל מידע או פניה על פרישת התובע או על צורך לאשר לו גימלא</w:delText>
        </w:r>
        <w:r w:rsidRPr="00E24065" w:rsidDel="009259DE">
          <w:rPr>
            <w:rFonts w:ascii="David" w:eastAsia="Times New Roman" w:hAnsi="David" w:cs="David"/>
            <w:b/>
            <w:bCs/>
            <w:sz w:val="24"/>
            <w:szCs w:val="24"/>
            <w:rtl/>
            <w:lang w:eastAsia="he-IL"/>
          </w:rPr>
          <w:delText>.</w:delText>
        </w:r>
        <w:r w:rsidRPr="00E24065" w:rsidDel="009259DE">
          <w:rPr>
            <w:rFonts w:ascii="David" w:eastAsia="Times New Roman" w:hAnsi="David" w:cs="David"/>
            <w:sz w:val="24"/>
            <w:szCs w:val="24"/>
            <w:rtl/>
            <w:lang w:eastAsia="he-IL"/>
          </w:rPr>
          <w:delText xml:space="preserve">  הבטיחו לבדוק.</w:delText>
        </w:r>
      </w:del>
    </w:p>
    <w:p w:rsidR="00E24065" w:rsidRPr="00E24065" w:rsidDel="009259DE" w:rsidRDefault="00E24065" w:rsidP="00E24065">
      <w:pPr>
        <w:spacing w:after="0" w:line="360" w:lineRule="auto"/>
        <w:ind w:left="226" w:hanging="284"/>
        <w:rPr>
          <w:del w:id="769" w:author="Ofir Tal" w:date="2021-02-17T18:47:00Z"/>
          <w:rFonts w:ascii="David" w:eastAsia="Times New Roman" w:hAnsi="David" w:cs="David"/>
          <w:sz w:val="24"/>
          <w:szCs w:val="24"/>
          <w:rtl/>
          <w:lang w:eastAsia="he-IL"/>
        </w:rPr>
      </w:pPr>
    </w:p>
    <w:p w:rsidR="00E24065" w:rsidDel="009259DE" w:rsidRDefault="00E24065" w:rsidP="00435E59">
      <w:pPr>
        <w:spacing w:after="0" w:line="360" w:lineRule="auto"/>
        <w:ind w:left="84"/>
        <w:rPr>
          <w:del w:id="770" w:author="Ofir Tal" w:date="2021-02-17T18:47:00Z"/>
          <w:rFonts w:ascii="David" w:eastAsia="Times New Roman" w:hAnsi="David" w:cs="David"/>
          <w:sz w:val="24"/>
          <w:szCs w:val="24"/>
          <w:rtl/>
          <w:lang w:eastAsia="he-IL"/>
        </w:rPr>
      </w:pPr>
      <w:del w:id="771" w:author="Ofir Tal" w:date="2021-02-17T18:47:00Z">
        <w:r w:rsidRPr="00E24065" w:rsidDel="009259DE">
          <w:rPr>
            <w:rFonts w:ascii="David" w:eastAsia="Times New Roman" w:hAnsi="David" w:cs="David" w:hint="cs"/>
            <w:b/>
            <w:bCs/>
            <w:sz w:val="24"/>
            <w:szCs w:val="24"/>
            <w:u w:val="single"/>
            <w:rtl/>
            <w:lang w:eastAsia="he-IL"/>
          </w:rPr>
          <w:delText xml:space="preserve">רק ביום </w:delText>
        </w:r>
        <w:r w:rsidR="00435E59" w:rsidDel="009259DE">
          <w:rPr>
            <w:rFonts w:ascii="David" w:eastAsia="Times New Roman" w:hAnsi="David" w:cs="David" w:hint="cs"/>
            <w:b/>
            <w:bCs/>
            <w:sz w:val="24"/>
            <w:szCs w:val="24"/>
            <w:u w:val="single"/>
            <w:rtl/>
            <w:lang w:eastAsia="he-IL"/>
          </w:rPr>
          <w:delText>במחצית השניה של חודש דצמבר 2012</w:delText>
        </w:r>
        <w:r w:rsidRPr="00E24065" w:rsidDel="009259DE">
          <w:rPr>
            <w:rFonts w:ascii="David" w:eastAsia="Times New Roman" w:hAnsi="David" w:cs="David"/>
            <w:sz w:val="24"/>
            <w:szCs w:val="24"/>
            <w:u w:val="single"/>
            <w:rtl/>
            <w:lang w:eastAsia="he-IL"/>
          </w:rPr>
          <w:delText xml:space="preserve"> </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hint="cs"/>
            <w:sz w:val="24"/>
            <w:szCs w:val="24"/>
            <w:rtl/>
            <w:lang w:eastAsia="he-IL"/>
          </w:rPr>
          <w:delText xml:space="preserve">קיבל </w:delText>
        </w:r>
        <w:r w:rsidRPr="00E24065" w:rsidDel="009259DE">
          <w:rPr>
            <w:rFonts w:ascii="David" w:eastAsia="Times New Roman" w:hAnsi="David" w:cs="David"/>
            <w:sz w:val="24"/>
            <w:szCs w:val="24"/>
            <w:rtl/>
            <w:lang w:eastAsia="he-IL"/>
          </w:rPr>
          <w:delText xml:space="preserve">המערער מנציבות שרות המדינה מכתב, הנושא תאריך 15.8.2012(!) -על אף שנחתם ע"י סגן נציב שרות המדינה רק ב-21 בנובמבר 2012 (3 חודשים! מאוחר יותר),  ובמועד לא ידוע לאחר מכן גם ע"י סמנכ"לית משרד האוצר-  המבשר לתובע –לראשונה- על </w:delText>
        </w:r>
        <w:r w:rsidRPr="00E24065" w:rsidDel="009259DE">
          <w:rPr>
            <w:rFonts w:ascii="David" w:eastAsia="Times New Roman" w:hAnsi="David" w:cs="David"/>
            <w:b/>
            <w:bCs/>
            <w:sz w:val="24"/>
            <w:szCs w:val="24"/>
            <w:rtl/>
            <w:lang w:eastAsia="he-IL"/>
          </w:rPr>
          <w:delText>החלטת נציב שרות המדינה להפרישו לגימלאות ועל זכאותו לגימלא</w:delText>
        </w:r>
        <w:r w:rsidRPr="00E24065" w:rsidDel="009259DE">
          <w:rPr>
            <w:rFonts w:ascii="David" w:eastAsia="Times New Roman" w:hAnsi="David" w:cs="David"/>
            <w:sz w:val="24"/>
            <w:szCs w:val="24"/>
            <w:rtl/>
            <w:lang w:eastAsia="he-IL"/>
          </w:rPr>
          <w:delText xml:space="preserve"> רטרואקטיבית(!) מ-31.7.2012. (נספחים 8א-ב לכתב התביעה).</w:delText>
        </w:r>
      </w:del>
    </w:p>
    <w:p w:rsidR="00435E59" w:rsidDel="009259DE" w:rsidRDefault="00435E59" w:rsidP="00B075D9">
      <w:pPr>
        <w:spacing w:after="0" w:line="360" w:lineRule="auto"/>
        <w:ind w:left="84"/>
        <w:rPr>
          <w:del w:id="772" w:author="Ofir Tal" w:date="2021-02-17T18:47:00Z"/>
          <w:rFonts w:ascii="David" w:eastAsia="Times New Roman" w:hAnsi="David" w:cs="David"/>
          <w:b/>
          <w:bCs/>
          <w:sz w:val="24"/>
          <w:szCs w:val="24"/>
          <w:u w:val="single"/>
          <w:rtl/>
          <w:lang w:eastAsia="he-IL"/>
        </w:rPr>
      </w:pPr>
    </w:p>
    <w:p w:rsidR="00F552F8" w:rsidDel="009259DE" w:rsidRDefault="00F552F8" w:rsidP="00435E59">
      <w:pPr>
        <w:spacing w:after="0" w:line="360" w:lineRule="auto"/>
        <w:ind w:left="84"/>
        <w:rPr>
          <w:del w:id="773" w:author="Ofir Tal" w:date="2021-02-17T18:47:00Z"/>
          <w:rFonts w:ascii="David" w:eastAsia="Times New Roman" w:hAnsi="David" w:cs="David"/>
          <w:sz w:val="24"/>
          <w:szCs w:val="24"/>
          <w:rtl/>
          <w:lang w:eastAsia="he-IL"/>
        </w:rPr>
      </w:pPr>
      <w:del w:id="774" w:author="Ofir Tal" w:date="2021-02-17T18:47:00Z">
        <w:r w:rsidDel="009259DE">
          <w:rPr>
            <w:rFonts w:ascii="David" w:eastAsia="Times New Roman" w:hAnsi="David" w:cs="David" w:hint="cs"/>
            <w:b/>
            <w:bCs/>
            <w:sz w:val="24"/>
            <w:szCs w:val="24"/>
            <w:u w:val="single"/>
            <w:rtl/>
            <w:lang w:eastAsia="he-IL"/>
          </w:rPr>
          <w:delText xml:space="preserve">מאחר והחלטה זו היתה בניגוד לתנאי החוזה נוצרה </w:delText>
        </w:r>
        <w:r w:rsidR="00435E59" w:rsidDel="009259DE">
          <w:rPr>
            <w:rFonts w:ascii="David" w:eastAsia="Times New Roman" w:hAnsi="David" w:cs="David" w:hint="cs"/>
            <w:b/>
            <w:bCs/>
            <w:sz w:val="24"/>
            <w:szCs w:val="24"/>
            <w:u w:val="single"/>
            <w:rtl/>
            <w:lang w:eastAsia="he-IL"/>
          </w:rPr>
          <w:delText>במועד קבלת מכתב (לקראת סוף דצמבר 2012</w:delText>
        </w:r>
        <w:r w:rsidDel="009259DE">
          <w:rPr>
            <w:rFonts w:ascii="David" w:eastAsia="Times New Roman" w:hAnsi="David" w:cs="David" w:hint="cs"/>
            <w:b/>
            <w:bCs/>
            <w:sz w:val="24"/>
            <w:szCs w:val="24"/>
            <w:u w:val="single"/>
            <w:rtl/>
            <w:lang w:eastAsia="he-IL"/>
          </w:rPr>
          <w:delText>) עילה לתובע להגיש תביעה על הפרת החוזה נגד המדינה בגין פיטורי המערער במהלך תקופת החוזה.</w:delText>
        </w:r>
        <w:r w:rsidRPr="00F552F8" w:rsidDel="009259DE">
          <w:rPr>
            <w:rFonts w:ascii="David" w:eastAsia="Times New Roman" w:hAnsi="David" w:cs="David" w:hint="cs"/>
            <w:sz w:val="24"/>
            <w:szCs w:val="24"/>
            <w:rtl/>
            <w:lang w:eastAsia="he-IL"/>
          </w:rPr>
          <w:delText>.</w:delText>
        </w:r>
      </w:del>
    </w:p>
    <w:p w:rsidR="00B075D9" w:rsidRPr="00E24065" w:rsidDel="009259DE" w:rsidRDefault="00B075D9" w:rsidP="00B075D9">
      <w:pPr>
        <w:spacing w:after="0" w:line="360" w:lineRule="auto"/>
        <w:ind w:left="84"/>
        <w:rPr>
          <w:del w:id="775" w:author="Ofir Tal" w:date="2021-02-17T18:47:00Z"/>
          <w:rFonts w:ascii="David" w:eastAsia="Times New Roman" w:hAnsi="David" w:cs="David"/>
          <w:sz w:val="24"/>
          <w:szCs w:val="24"/>
          <w:rtl/>
          <w:lang w:eastAsia="he-IL"/>
        </w:rPr>
      </w:pPr>
    </w:p>
    <w:p w:rsidR="00E24065" w:rsidDel="009259DE" w:rsidRDefault="00E24065" w:rsidP="00B075D9">
      <w:pPr>
        <w:spacing w:after="0" w:line="360" w:lineRule="auto"/>
        <w:ind w:left="84"/>
        <w:rPr>
          <w:del w:id="776" w:author="Ofir Tal" w:date="2021-02-17T18:47:00Z"/>
          <w:rFonts w:ascii="David" w:eastAsia="Times New Roman" w:hAnsi="David" w:cs="David"/>
          <w:sz w:val="24"/>
          <w:szCs w:val="24"/>
          <w:rtl/>
          <w:lang w:eastAsia="he-IL"/>
        </w:rPr>
      </w:pPr>
      <w:del w:id="777" w:author="Ofir Tal" w:date="2021-02-17T18:47:00Z">
        <w:r w:rsidRPr="00E24065" w:rsidDel="009259DE">
          <w:rPr>
            <w:rFonts w:ascii="David" w:eastAsia="Times New Roman" w:hAnsi="David" w:cs="David" w:hint="cs"/>
            <w:b/>
            <w:bCs/>
            <w:sz w:val="24"/>
            <w:szCs w:val="24"/>
            <w:u w:val="single"/>
            <w:rtl/>
            <w:lang w:eastAsia="he-IL"/>
          </w:rPr>
          <w:delText xml:space="preserve">על רקע </w:delText>
        </w:r>
        <w:r w:rsidR="00B075D9" w:rsidDel="009259DE">
          <w:rPr>
            <w:rFonts w:ascii="David" w:eastAsia="Times New Roman" w:hAnsi="David" w:cs="David" w:hint="cs"/>
            <w:b/>
            <w:bCs/>
            <w:sz w:val="24"/>
            <w:szCs w:val="24"/>
            <w:u w:val="single"/>
            <w:rtl/>
            <w:lang w:eastAsia="he-IL"/>
          </w:rPr>
          <w:delText>כל המתואר לעיל,</w:delText>
        </w:r>
        <w:r w:rsidRPr="00E24065" w:rsidDel="009259DE">
          <w:rPr>
            <w:rFonts w:ascii="David" w:eastAsia="Times New Roman" w:hAnsi="David" w:cs="David" w:hint="cs"/>
            <w:b/>
            <w:bCs/>
            <w:sz w:val="24"/>
            <w:szCs w:val="24"/>
            <w:u w:val="single"/>
            <w:rtl/>
            <w:lang w:eastAsia="he-IL"/>
          </w:rPr>
          <w:delText xml:space="preserve"> ובנוסף לאמור בטיעוני העירעור, אנו חוזרים על טענותינו שגם על מרכיב התביעה בענין הפיטורין שנכללה בתביעה הוגשה ביום 3.10.2019</w:delText>
        </w:r>
        <w:r w:rsidRPr="00E24065"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hint="cs"/>
            <w:b/>
            <w:bCs/>
            <w:sz w:val="24"/>
            <w:szCs w:val="24"/>
            <w:rtl/>
            <w:lang w:eastAsia="he-IL"/>
          </w:rPr>
          <w:delText>לא חלה התישנות</w:delText>
        </w:r>
        <w:r w:rsidRPr="00E24065" w:rsidDel="009259DE">
          <w:rPr>
            <w:rFonts w:ascii="David" w:eastAsia="Times New Roman" w:hAnsi="David" w:cs="David" w:hint="cs"/>
            <w:sz w:val="24"/>
            <w:szCs w:val="24"/>
            <w:rtl/>
            <w:lang w:eastAsia="he-IL"/>
          </w:rPr>
          <w:delText xml:space="preserve"> </w:delText>
        </w:r>
        <w:r w:rsidR="00B075D9" w:rsidDel="009259DE">
          <w:rPr>
            <w:rFonts w:ascii="David" w:eastAsia="Times New Roman" w:hAnsi="David" w:cs="David" w:hint="cs"/>
            <w:sz w:val="24"/>
            <w:szCs w:val="24"/>
            <w:rtl/>
            <w:lang w:eastAsia="he-IL"/>
          </w:rPr>
          <w:delText>.</w:delText>
        </w:r>
      </w:del>
    </w:p>
    <w:p w:rsidR="00B075D9" w:rsidRPr="00E24065" w:rsidDel="009259DE" w:rsidRDefault="00B075D9" w:rsidP="00B075D9">
      <w:pPr>
        <w:spacing w:after="0" w:line="360" w:lineRule="auto"/>
        <w:ind w:left="84"/>
        <w:rPr>
          <w:del w:id="778" w:author="Ofir Tal" w:date="2021-02-17T18:47:00Z"/>
          <w:rFonts w:ascii="David" w:eastAsia="Times New Roman" w:hAnsi="David" w:cs="David"/>
          <w:sz w:val="24"/>
          <w:szCs w:val="24"/>
          <w:rtl/>
          <w:lang w:eastAsia="he-IL"/>
        </w:rPr>
      </w:pPr>
    </w:p>
    <w:p w:rsidR="00E24065" w:rsidRPr="00E24065" w:rsidDel="009259DE" w:rsidRDefault="00E24065" w:rsidP="00F552F8">
      <w:pPr>
        <w:spacing w:after="0" w:line="360" w:lineRule="auto"/>
        <w:ind w:left="84" w:firstLine="38"/>
        <w:rPr>
          <w:del w:id="779" w:author="Ofir Tal" w:date="2021-02-17T18:47:00Z"/>
          <w:rFonts w:ascii="David" w:eastAsia="Times New Roman" w:hAnsi="David" w:cs="David"/>
          <w:sz w:val="24"/>
          <w:szCs w:val="24"/>
          <w:rtl/>
          <w:lang w:eastAsia="he-IL"/>
        </w:rPr>
      </w:pPr>
      <w:del w:id="780" w:author="Ofir Tal" w:date="2021-02-17T18:47:00Z">
        <w:r w:rsidRPr="00E24065" w:rsidDel="009259DE">
          <w:rPr>
            <w:rFonts w:ascii="David" w:eastAsia="Times New Roman" w:hAnsi="David" w:cs="David" w:hint="cs"/>
            <w:sz w:val="24"/>
            <w:szCs w:val="24"/>
            <w:rtl/>
            <w:lang w:eastAsia="he-IL"/>
          </w:rPr>
          <w:delText>(בשולי הדברים נציין ש</w:delText>
        </w:r>
        <w:r w:rsidR="00F552F8" w:rsidDel="009259DE">
          <w:rPr>
            <w:rFonts w:ascii="David" w:eastAsia="Times New Roman" w:hAnsi="David" w:cs="David" w:hint="cs"/>
            <w:sz w:val="24"/>
            <w:szCs w:val="24"/>
            <w:rtl/>
            <w:lang w:eastAsia="he-IL"/>
          </w:rPr>
          <w:delText>ה</w:delText>
        </w:r>
        <w:r w:rsidRPr="00E24065" w:rsidDel="009259DE">
          <w:rPr>
            <w:rFonts w:ascii="David" w:eastAsia="Times New Roman" w:hAnsi="David" w:cs="David" w:hint="cs"/>
            <w:sz w:val="24"/>
            <w:szCs w:val="24"/>
            <w:rtl/>
            <w:lang w:eastAsia="he-IL"/>
          </w:rPr>
          <w:delText>תביעה היתה מוכנה להגשה כבר ב-26.9.2019 אך לא ניתן היה להגישה בין 27.9.2019 עד 2.10.2019 של</w:delText>
        </w:r>
        <w:r w:rsidR="0096364E" w:rsidDel="009259DE">
          <w:rPr>
            <w:rFonts w:ascii="David" w:eastAsia="Times New Roman" w:hAnsi="David" w:cs="David" w:hint="cs"/>
            <w:sz w:val="24"/>
            <w:szCs w:val="24"/>
            <w:rtl/>
            <w:lang w:eastAsia="he-IL"/>
          </w:rPr>
          <w:delText>א היו ימי עבודה (פגרת סוף השבוע</w:delText>
        </w:r>
        <w:r w:rsidRPr="00E24065" w:rsidDel="009259DE">
          <w:rPr>
            <w:rFonts w:ascii="David" w:eastAsia="Times New Roman" w:hAnsi="David" w:cs="David" w:hint="cs"/>
            <w:sz w:val="24"/>
            <w:szCs w:val="24"/>
            <w:rtl/>
            <w:lang w:eastAsia="he-IL"/>
          </w:rPr>
          <w:delText>,</w:delText>
        </w:r>
        <w:r w:rsidR="0096364E"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hint="cs"/>
            <w:sz w:val="24"/>
            <w:szCs w:val="24"/>
            <w:rtl/>
            <w:lang w:eastAsia="he-IL"/>
          </w:rPr>
          <w:delText>ערב ר"ה ושני ימי החג) והיא הוגשה מיד ביום העבודה הראשון לאחר ראש השנה,  3.10.2019</w:delText>
        </w:r>
        <w:r w:rsidR="00F552F8" w:rsidDel="009259DE">
          <w:rPr>
            <w:rFonts w:ascii="David" w:eastAsia="Times New Roman" w:hAnsi="David" w:cs="David" w:hint="cs"/>
            <w:sz w:val="24"/>
            <w:szCs w:val="24"/>
            <w:rtl/>
            <w:lang w:eastAsia="he-IL"/>
          </w:rPr>
          <w:delText>.</w:delText>
        </w:r>
        <w:r w:rsidRPr="00E24065" w:rsidDel="009259DE">
          <w:rPr>
            <w:rFonts w:ascii="David" w:eastAsia="Times New Roman" w:hAnsi="David" w:cs="David" w:hint="cs"/>
            <w:sz w:val="24"/>
            <w:szCs w:val="24"/>
            <w:rtl/>
            <w:lang w:eastAsia="he-IL"/>
          </w:rPr>
          <w:delText xml:space="preserve"> </w:delText>
        </w:r>
      </w:del>
    </w:p>
    <w:p w:rsidR="00E24065" w:rsidRPr="00E24065" w:rsidDel="009259DE" w:rsidRDefault="00E24065" w:rsidP="00E24065">
      <w:pPr>
        <w:spacing w:after="0" w:line="360" w:lineRule="auto"/>
        <w:ind w:left="1218" w:firstLine="38"/>
        <w:rPr>
          <w:del w:id="781" w:author="Ofir Tal" w:date="2021-02-17T18:47:00Z"/>
          <w:rFonts w:ascii="David" w:eastAsia="Times New Roman" w:hAnsi="David" w:cs="David"/>
          <w:sz w:val="24"/>
          <w:szCs w:val="24"/>
          <w:rtl/>
          <w:lang w:eastAsia="he-IL"/>
        </w:rPr>
      </w:pPr>
    </w:p>
    <w:p w:rsidR="00E24065" w:rsidRPr="00E24065" w:rsidDel="009259DE" w:rsidRDefault="00E24065" w:rsidP="00F552F8">
      <w:pPr>
        <w:spacing w:after="0" w:line="360" w:lineRule="auto"/>
        <w:rPr>
          <w:del w:id="782" w:author="Ofir Tal" w:date="2021-02-17T18:47:00Z"/>
          <w:rFonts w:ascii="David" w:eastAsia="Times New Roman" w:hAnsi="David" w:cs="David"/>
          <w:sz w:val="24"/>
          <w:szCs w:val="24"/>
          <w:rtl/>
          <w:lang w:eastAsia="he-IL"/>
        </w:rPr>
      </w:pPr>
      <w:del w:id="783" w:author="Ofir Tal" w:date="2021-02-17T18:47:00Z">
        <w:r w:rsidRPr="00F552F8" w:rsidDel="009259DE">
          <w:rPr>
            <w:rFonts w:ascii="David" w:eastAsia="Times New Roman" w:hAnsi="David" w:cs="David" w:hint="cs"/>
            <w:b/>
            <w:bCs/>
            <w:sz w:val="24"/>
            <w:szCs w:val="24"/>
            <w:rtl/>
            <w:lang w:eastAsia="he-IL"/>
          </w:rPr>
          <w:delText>אשר ל</w:delText>
        </w:r>
        <w:r w:rsidR="00B075D9" w:rsidRPr="00F552F8" w:rsidDel="009259DE">
          <w:rPr>
            <w:rFonts w:ascii="David" w:eastAsia="Times New Roman" w:hAnsi="David" w:cs="David" w:hint="cs"/>
            <w:b/>
            <w:bCs/>
            <w:sz w:val="24"/>
            <w:szCs w:val="24"/>
            <w:rtl/>
            <w:lang w:eastAsia="he-IL"/>
          </w:rPr>
          <w:delText>ע</w:delText>
        </w:r>
        <w:r w:rsidRPr="00F552F8" w:rsidDel="009259DE">
          <w:rPr>
            <w:rFonts w:ascii="David" w:eastAsia="Times New Roman" w:hAnsi="David" w:cs="David" w:hint="cs"/>
            <w:b/>
            <w:bCs/>
            <w:sz w:val="24"/>
            <w:szCs w:val="24"/>
            <w:rtl/>
            <w:lang w:eastAsia="he-IL"/>
          </w:rPr>
          <w:delText>ני</w:delText>
        </w:r>
        <w:r w:rsidR="00B075D9" w:rsidRPr="00F552F8" w:rsidDel="009259DE">
          <w:rPr>
            <w:rFonts w:ascii="David" w:eastAsia="Times New Roman" w:hAnsi="David" w:cs="David" w:hint="cs"/>
            <w:b/>
            <w:bCs/>
            <w:sz w:val="24"/>
            <w:szCs w:val="24"/>
            <w:rtl/>
            <w:lang w:eastAsia="he-IL"/>
          </w:rPr>
          <w:delText>י</w:delText>
        </w:r>
        <w:r w:rsidRPr="00F552F8" w:rsidDel="009259DE">
          <w:rPr>
            <w:rFonts w:ascii="David" w:eastAsia="Times New Roman" w:hAnsi="David" w:cs="David" w:hint="cs"/>
            <w:b/>
            <w:bCs/>
            <w:sz w:val="24"/>
            <w:szCs w:val="24"/>
            <w:rtl/>
            <w:lang w:eastAsia="he-IL"/>
          </w:rPr>
          <w:delText>ן התביעה לפיצוי לא ממוני</w:delText>
        </w:r>
        <w:r w:rsidRPr="00E24065" w:rsidDel="009259DE">
          <w:rPr>
            <w:rFonts w:ascii="David" w:eastAsia="Times New Roman" w:hAnsi="David" w:cs="David" w:hint="cs"/>
            <w:sz w:val="24"/>
            <w:szCs w:val="24"/>
            <w:rtl/>
            <w:lang w:eastAsia="he-IL"/>
          </w:rPr>
          <w:delText xml:space="preserve"> </w:delText>
        </w:r>
        <w:r w:rsidR="00B075D9" w:rsidDel="009259DE">
          <w:rPr>
            <w:rFonts w:ascii="David" w:eastAsia="Times New Roman" w:hAnsi="David" w:cs="David" w:hint="cs"/>
            <w:sz w:val="24"/>
            <w:szCs w:val="24"/>
            <w:rtl/>
            <w:lang w:eastAsia="he-IL"/>
          </w:rPr>
          <w:delText>נבקש להבהיר כי היא</w:delText>
        </w:r>
        <w:r w:rsidRPr="00E24065" w:rsidDel="009259DE">
          <w:rPr>
            <w:rFonts w:ascii="David" w:eastAsia="Times New Roman" w:hAnsi="David" w:cs="David" w:hint="cs"/>
            <w:sz w:val="24"/>
            <w:szCs w:val="24"/>
            <w:rtl/>
            <w:lang w:eastAsia="he-IL"/>
          </w:rPr>
          <w:delText xml:space="preserve"> הוגבל</w:delText>
        </w:r>
        <w:r w:rsidR="00B075D9" w:rsidDel="009259DE">
          <w:rPr>
            <w:rFonts w:ascii="David" w:eastAsia="Times New Roman" w:hAnsi="David" w:cs="David" w:hint="cs"/>
            <w:sz w:val="24"/>
            <w:szCs w:val="24"/>
            <w:rtl/>
            <w:lang w:eastAsia="he-IL"/>
          </w:rPr>
          <w:delText>ה</w:delText>
        </w:r>
        <w:r w:rsidR="00F552F8" w:rsidDel="009259DE">
          <w:rPr>
            <w:rFonts w:ascii="David" w:eastAsia="Times New Roman" w:hAnsi="David" w:cs="David" w:hint="cs"/>
            <w:sz w:val="24"/>
            <w:szCs w:val="24"/>
            <w:rtl/>
            <w:lang w:eastAsia="he-IL"/>
          </w:rPr>
          <w:delText xml:space="preserve"> לכתחילה </w:delText>
        </w:r>
        <w:r w:rsidRPr="00E24065" w:rsidDel="009259DE">
          <w:rPr>
            <w:rFonts w:ascii="David" w:eastAsia="Times New Roman" w:hAnsi="David" w:cs="David" w:hint="cs"/>
            <w:sz w:val="24"/>
            <w:szCs w:val="24"/>
            <w:rtl/>
            <w:lang w:eastAsia="he-IL"/>
          </w:rPr>
          <w:delText>ל-300,0</w:delText>
        </w:r>
        <w:r w:rsidR="00F552F8" w:rsidDel="009259DE">
          <w:rPr>
            <w:rFonts w:ascii="David" w:eastAsia="Times New Roman" w:hAnsi="David" w:cs="David" w:hint="cs"/>
            <w:sz w:val="24"/>
            <w:szCs w:val="24"/>
            <w:rtl/>
            <w:lang w:eastAsia="he-IL"/>
          </w:rPr>
          <w:delText>00 שח בלבד לאור עלויות האגרה ו</w:delText>
        </w:r>
        <w:r w:rsidRPr="00E24065" w:rsidDel="009259DE">
          <w:rPr>
            <w:rFonts w:ascii="David" w:eastAsia="Times New Roman" w:hAnsi="David" w:cs="David" w:hint="cs"/>
            <w:sz w:val="24"/>
            <w:szCs w:val="24"/>
            <w:rtl/>
            <w:lang w:eastAsia="he-IL"/>
          </w:rPr>
          <w:delText xml:space="preserve">אנו מבקשים להותיר את </w:delText>
        </w:r>
        <w:r w:rsidR="00B075D9" w:rsidDel="009259DE">
          <w:rPr>
            <w:rFonts w:ascii="David" w:eastAsia="Times New Roman" w:hAnsi="David" w:cs="David" w:hint="cs"/>
            <w:sz w:val="24"/>
            <w:szCs w:val="24"/>
            <w:rtl/>
            <w:lang w:eastAsia="he-IL"/>
          </w:rPr>
          <w:delText>מלוא סכום התביעה על כנה ובמלואה</w:delText>
        </w:r>
        <w:r w:rsidRPr="00E24065" w:rsidDel="009259DE">
          <w:rPr>
            <w:rFonts w:ascii="David" w:eastAsia="Times New Roman" w:hAnsi="David" w:cs="David" w:hint="cs"/>
            <w:sz w:val="24"/>
            <w:szCs w:val="24"/>
            <w:rtl/>
            <w:lang w:eastAsia="he-IL"/>
          </w:rPr>
          <w:delText>.</w:delText>
        </w:r>
      </w:del>
    </w:p>
    <w:p w:rsidR="00E24065" w:rsidRPr="00E24065" w:rsidDel="009259DE" w:rsidRDefault="00E24065" w:rsidP="00E24065">
      <w:pPr>
        <w:spacing w:after="0" w:line="360" w:lineRule="auto"/>
        <w:ind w:left="1218" w:hanging="1134"/>
        <w:rPr>
          <w:del w:id="784" w:author="Ofir Tal" w:date="2021-02-17T18:47:00Z"/>
          <w:rFonts w:ascii="David" w:eastAsia="Times New Roman" w:hAnsi="David" w:cs="David"/>
          <w:sz w:val="24"/>
          <w:szCs w:val="24"/>
          <w:rtl/>
          <w:lang w:eastAsia="he-IL"/>
        </w:rPr>
      </w:pPr>
    </w:p>
    <w:p w:rsidR="00E24065" w:rsidRPr="00E24065" w:rsidDel="009259DE" w:rsidRDefault="00E24065" w:rsidP="00B075D9">
      <w:pPr>
        <w:tabs>
          <w:tab w:val="left" w:pos="566"/>
        </w:tabs>
        <w:spacing w:after="200" w:line="360" w:lineRule="auto"/>
        <w:ind w:left="-341"/>
        <w:jc w:val="both"/>
        <w:rPr>
          <w:del w:id="785" w:author="Ofir Tal" w:date="2021-02-17T18:47:00Z"/>
          <w:rFonts w:ascii="Times New Roman" w:eastAsia="Times New Roman" w:hAnsi="Times New Roman" w:cs="David"/>
          <w:sz w:val="24"/>
          <w:szCs w:val="24"/>
          <w:lang w:eastAsia="he-IL"/>
        </w:rPr>
      </w:pPr>
      <w:del w:id="786" w:author="Ofir Tal" w:date="2021-02-17T18:47:00Z">
        <w:r w:rsidRPr="00E24065" w:rsidDel="009259DE">
          <w:rPr>
            <w:rFonts w:ascii="Times New Roman" w:eastAsia="Times New Roman" w:hAnsi="Times New Roman" w:cs="David" w:hint="cs"/>
            <w:sz w:val="24"/>
            <w:szCs w:val="24"/>
            <w:rtl/>
            <w:lang w:eastAsia="he-IL"/>
          </w:rPr>
          <w:delText xml:space="preserve">4כי המערער העלה טענות בקשר לאפלייה ביחס לגימלאים אחרים, ודין טענות אלה להתברר בבית הדין קמא, בהתאם למפורט לעיל </w:delText>
        </w:r>
      </w:del>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ins w:id="787" w:author="Ofir Tal" w:date="2021-02-17T18:47:00Z"/>
          <w:b/>
          <w:bCs/>
          <w:noProof w:val="0"/>
          <w:rtl/>
        </w:rPr>
      </w:pPr>
      <w:ins w:id="788" w:author="Ofir Tal" w:date="2021-02-17T18:47:00Z">
        <w:r w:rsidRPr="00591BA0">
          <w:rPr>
            <w:b/>
            <w:bCs/>
            <w:noProof w:val="0"/>
            <w:rtl/>
          </w:rPr>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ins>
    </w:p>
    <w:p w:rsidR="009259DE" w:rsidRPr="00591BA0" w:rsidRDefault="009259DE" w:rsidP="009259DE">
      <w:pPr>
        <w:pStyle w:val="2"/>
        <w:tabs>
          <w:tab w:val="center" w:pos="-2268"/>
          <w:tab w:val="left" w:pos="631"/>
        </w:tabs>
        <w:spacing w:before="120"/>
        <w:ind w:left="0" w:right="0" w:firstLine="0"/>
        <w:rPr>
          <w:ins w:id="789" w:author="Ofir Tal" w:date="2021-02-17T18:47:00Z"/>
          <w:b/>
          <w:bCs/>
          <w:noProof w:val="0"/>
          <w:rtl/>
        </w:rPr>
      </w:pPr>
    </w:p>
    <w:p w:rsidR="009259DE" w:rsidRPr="00591BA0" w:rsidRDefault="009259DE" w:rsidP="009259DE">
      <w:pPr>
        <w:pStyle w:val="2"/>
        <w:tabs>
          <w:tab w:val="center" w:pos="-2268"/>
          <w:tab w:val="left" w:pos="631"/>
        </w:tabs>
        <w:spacing w:before="0" w:after="120"/>
        <w:ind w:left="509" w:right="0"/>
        <w:rPr>
          <w:ins w:id="790" w:author="Ofir Tal" w:date="2021-02-17T18:47:00Z"/>
          <w:noProof w:val="0"/>
          <w:rtl/>
        </w:rPr>
      </w:pPr>
      <w:ins w:id="791" w:author="Ofir Tal" w:date="2021-02-17T18:47:00Z">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ins>
    </w:p>
    <w:p w:rsidR="009259DE" w:rsidRPr="00591BA0" w:rsidRDefault="009259DE" w:rsidP="009259DE">
      <w:pPr>
        <w:pStyle w:val="2"/>
        <w:tabs>
          <w:tab w:val="center" w:pos="-2268"/>
          <w:tab w:val="left" w:pos="631"/>
        </w:tabs>
        <w:spacing w:before="0" w:after="120"/>
        <w:ind w:left="509" w:right="0"/>
        <w:rPr>
          <w:ins w:id="792" w:author="Ofir Tal" w:date="2021-02-17T18:47:00Z"/>
          <w:noProof w:val="0"/>
          <w:sz w:val="22"/>
          <w:szCs w:val="22"/>
          <w:rtl/>
        </w:rPr>
      </w:pPr>
      <w:ins w:id="793" w:author="Ofir Tal" w:date="2021-02-17T18:47:00Z">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ins>
    </w:p>
    <w:p w:rsidR="009259DE" w:rsidRPr="00591BA0" w:rsidRDefault="009259DE" w:rsidP="009259DE">
      <w:pPr>
        <w:pStyle w:val="2"/>
        <w:tabs>
          <w:tab w:val="center" w:pos="-2268"/>
          <w:tab w:val="left" w:pos="631"/>
        </w:tabs>
        <w:spacing w:before="0" w:after="120"/>
        <w:ind w:left="509" w:right="0"/>
        <w:rPr>
          <w:ins w:id="794" w:author="Ofir Tal" w:date="2021-02-17T18:47:00Z"/>
        </w:rPr>
      </w:pPr>
      <w:ins w:id="795" w:author="Ofir Tal" w:date="2021-02-17T18:47:00Z">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ins>
    </w:p>
    <w:p w:rsidR="00E24065" w:rsidRPr="00E24065" w:rsidDel="009259DE" w:rsidRDefault="00E24065">
      <w:pPr>
        <w:tabs>
          <w:tab w:val="center" w:pos="-2268"/>
          <w:tab w:val="left" w:pos="631"/>
        </w:tabs>
        <w:spacing w:before="120" w:after="0" w:line="240" w:lineRule="auto"/>
        <w:jc w:val="both"/>
        <w:rPr>
          <w:del w:id="796" w:author="Ofir Tal" w:date="2021-02-17T18:48:00Z"/>
          <w:rFonts w:ascii="Times New Roman" w:eastAsia="Times New Roman" w:hAnsi="Times New Roman" w:cs="David"/>
          <w:b/>
          <w:bCs/>
          <w:sz w:val="20"/>
          <w:szCs w:val="24"/>
          <w:rtl/>
          <w:lang w:eastAsia="he-IL"/>
        </w:rPr>
        <w:pPrChange w:id="797" w:author="Ofir Tal" w:date="2021-02-17T18:48:00Z">
          <w:pPr>
            <w:tabs>
              <w:tab w:val="center" w:pos="-2268"/>
              <w:tab w:val="left" w:pos="631"/>
            </w:tabs>
            <w:spacing w:before="120" w:after="0" w:line="240" w:lineRule="auto"/>
            <w:jc w:val="both"/>
          </w:pPr>
        </w:pPrChange>
      </w:pPr>
      <w:del w:id="798" w:author="Ofir Tal" w:date="2021-02-17T18:48:00Z">
        <w:r w:rsidRPr="00E24065" w:rsidDel="009259DE">
          <w:rPr>
            <w:rFonts w:ascii="Times New Roman" w:eastAsia="Times New Roman" w:hAnsi="Times New Roman" w:cs="David"/>
            <w:b/>
            <w:bCs/>
            <w:sz w:val="20"/>
            <w:szCs w:val="24"/>
            <w:rtl/>
            <w:lang w:eastAsia="he-IL"/>
          </w:rPr>
          <w:delText xml:space="preserve">ירושלים, היום, </w:delText>
        </w:r>
        <w:r w:rsidRPr="00E24065" w:rsidDel="009259DE">
          <w:rPr>
            <w:rFonts w:ascii="Times New Roman" w:eastAsia="Times New Roman" w:hAnsi="Times New Roman" w:cs="David" w:hint="cs"/>
            <w:b/>
            <w:bCs/>
            <w:sz w:val="20"/>
            <w:szCs w:val="24"/>
            <w:rtl/>
            <w:lang w:eastAsia="he-IL"/>
          </w:rPr>
          <w:delText>22</w:delText>
        </w:r>
        <w:r w:rsidRPr="00E24065" w:rsidDel="009259DE">
          <w:rPr>
            <w:rFonts w:ascii="Times New Roman" w:eastAsia="Times New Roman" w:hAnsi="Times New Roman" w:cs="David"/>
            <w:b/>
            <w:bCs/>
            <w:sz w:val="20"/>
            <w:szCs w:val="24"/>
            <w:rtl/>
            <w:lang w:eastAsia="he-IL"/>
          </w:rPr>
          <w:delText xml:space="preserve"> </w:delText>
        </w:r>
        <w:r w:rsidRPr="00E24065" w:rsidDel="009259DE">
          <w:rPr>
            <w:rFonts w:ascii="Times New Roman" w:eastAsia="Times New Roman" w:hAnsi="Times New Roman" w:cs="David" w:hint="eastAsia"/>
            <w:b/>
            <w:bCs/>
            <w:sz w:val="20"/>
            <w:szCs w:val="24"/>
            <w:rtl/>
            <w:lang w:eastAsia="he-IL"/>
          </w:rPr>
          <w:delText>ב</w:delText>
        </w:r>
        <w:r w:rsidRPr="00E24065" w:rsidDel="009259DE">
          <w:rPr>
            <w:rFonts w:ascii="Times New Roman" w:eastAsia="Times New Roman" w:hAnsi="Times New Roman" w:cs="David" w:hint="cs"/>
            <w:b/>
            <w:bCs/>
            <w:sz w:val="20"/>
            <w:szCs w:val="24"/>
            <w:rtl/>
            <w:lang w:eastAsia="he-IL"/>
          </w:rPr>
          <w:delText>פברואר</w:delText>
        </w:r>
        <w:r w:rsidRPr="00E24065" w:rsidDel="009259DE">
          <w:rPr>
            <w:rFonts w:ascii="Times New Roman" w:eastAsia="Times New Roman" w:hAnsi="Times New Roman" w:cs="David"/>
            <w:b/>
            <w:bCs/>
            <w:sz w:val="20"/>
            <w:szCs w:val="24"/>
            <w:rtl/>
            <w:lang w:eastAsia="he-IL"/>
          </w:rPr>
          <w:delText xml:space="preserve"> 202</w:delText>
        </w:r>
        <w:r w:rsidRPr="00E24065" w:rsidDel="009259DE">
          <w:rPr>
            <w:rFonts w:ascii="Times New Roman" w:eastAsia="Times New Roman" w:hAnsi="Times New Roman" w:cs="David" w:hint="cs"/>
            <w:b/>
            <w:bCs/>
            <w:sz w:val="20"/>
            <w:szCs w:val="24"/>
            <w:rtl/>
            <w:lang w:eastAsia="he-IL"/>
          </w:rPr>
          <w:delText>1</w:delText>
        </w:r>
        <w:r w:rsidRPr="00E24065" w:rsidDel="009259DE">
          <w:rPr>
            <w:rFonts w:ascii="Times New Roman" w:eastAsia="Times New Roman" w:hAnsi="Times New Roman" w:cs="David"/>
            <w:b/>
            <w:bCs/>
            <w:sz w:val="20"/>
            <w:szCs w:val="24"/>
            <w:rtl/>
            <w:lang w:eastAsia="he-IL"/>
          </w:rPr>
          <w:delText>.</w:delText>
        </w:r>
      </w:del>
    </w:p>
    <w:p w:rsidR="00E24065" w:rsidRPr="00E24065" w:rsidDel="009259DE" w:rsidRDefault="00E24065">
      <w:pPr>
        <w:tabs>
          <w:tab w:val="center" w:pos="-2268"/>
          <w:tab w:val="left" w:pos="631"/>
        </w:tabs>
        <w:spacing w:before="120" w:after="0" w:line="240" w:lineRule="auto"/>
        <w:jc w:val="both"/>
        <w:rPr>
          <w:del w:id="799" w:author="Ofir Tal" w:date="2021-02-17T18:48:00Z"/>
          <w:rFonts w:ascii="Times New Roman" w:eastAsia="Times New Roman" w:hAnsi="Times New Roman" w:cs="David"/>
          <w:b/>
          <w:bCs/>
          <w:sz w:val="20"/>
          <w:szCs w:val="24"/>
          <w:rtl/>
          <w:lang w:eastAsia="he-IL"/>
        </w:rPr>
        <w:pPrChange w:id="800" w:author="Ofir Tal" w:date="2021-02-17T18:48:00Z">
          <w:pPr>
            <w:tabs>
              <w:tab w:val="center" w:pos="-2268"/>
              <w:tab w:val="left" w:pos="631"/>
            </w:tabs>
            <w:spacing w:before="120" w:after="0" w:line="240" w:lineRule="auto"/>
            <w:jc w:val="both"/>
          </w:pPr>
        </w:pPrChange>
      </w:pPr>
    </w:p>
    <w:p w:rsidR="00E24065" w:rsidRPr="00E24065" w:rsidDel="009259DE" w:rsidRDefault="00E24065">
      <w:pPr>
        <w:tabs>
          <w:tab w:val="center" w:pos="-2268"/>
          <w:tab w:val="left" w:pos="631"/>
        </w:tabs>
        <w:spacing w:before="120" w:after="0" w:line="240" w:lineRule="auto"/>
        <w:jc w:val="both"/>
        <w:rPr>
          <w:del w:id="801" w:author="Ofir Tal" w:date="2021-02-17T18:48:00Z"/>
          <w:rFonts w:ascii="Times New Roman" w:eastAsia="Times New Roman" w:hAnsi="Times New Roman" w:cs="David"/>
          <w:sz w:val="20"/>
          <w:szCs w:val="24"/>
          <w:rtl/>
          <w:lang w:eastAsia="he-IL"/>
        </w:rPr>
        <w:pPrChange w:id="802" w:author="Ofir Tal" w:date="2021-02-17T18:48:00Z">
          <w:pPr>
            <w:tabs>
              <w:tab w:val="center" w:pos="-2268"/>
              <w:tab w:val="left" w:pos="631"/>
            </w:tabs>
            <w:spacing w:after="120" w:line="240" w:lineRule="auto"/>
            <w:ind w:left="509" w:hanging="425"/>
            <w:jc w:val="both"/>
          </w:pPr>
        </w:pPrChange>
      </w:pPr>
      <w:del w:id="803" w:author="Ofir Tal" w:date="2021-02-17T18:48:00Z">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delText xml:space="preserve">   </w:delText>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sz w:val="20"/>
            <w:szCs w:val="24"/>
            <w:rtl/>
            <w:lang w:eastAsia="he-IL"/>
          </w:rPr>
          <w:delText>_________________</w:delText>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delText xml:space="preserve">                 </w:delText>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delText xml:space="preserve">      </w:delText>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delText xml:space="preserve">       אופיר טל, עו"ד</w:delText>
        </w:r>
      </w:del>
    </w:p>
    <w:p w:rsidR="00E24065" w:rsidRPr="00E24065" w:rsidDel="009259DE" w:rsidRDefault="00E24065">
      <w:pPr>
        <w:tabs>
          <w:tab w:val="center" w:pos="-2268"/>
          <w:tab w:val="left" w:pos="631"/>
        </w:tabs>
        <w:spacing w:before="120" w:after="0" w:line="240" w:lineRule="auto"/>
        <w:jc w:val="both"/>
        <w:rPr>
          <w:del w:id="804" w:author="Ofir Tal" w:date="2021-02-17T18:48:00Z"/>
          <w:rFonts w:ascii="Times New Roman" w:eastAsia="Times New Roman" w:hAnsi="Times New Roman" w:cs="David"/>
          <w:rtl/>
          <w:lang w:eastAsia="he-IL"/>
        </w:rPr>
        <w:pPrChange w:id="805" w:author="Ofir Tal" w:date="2021-02-17T18:48:00Z">
          <w:pPr>
            <w:tabs>
              <w:tab w:val="center" w:pos="-2268"/>
              <w:tab w:val="left" w:pos="631"/>
            </w:tabs>
            <w:spacing w:after="120" w:line="240" w:lineRule="auto"/>
            <w:ind w:left="509" w:hanging="425"/>
            <w:jc w:val="both"/>
          </w:pPr>
        </w:pPrChange>
      </w:pPr>
      <w:del w:id="806" w:author="Ofir Tal" w:date="2021-02-17T18:48:00Z">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delText xml:space="preserve">                    טל, </w:delText>
        </w:r>
        <w:r w:rsidRPr="00E24065" w:rsidDel="009259DE">
          <w:rPr>
            <w:rFonts w:ascii="Times New Roman" w:eastAsia="Times New Roman" w:hAnsi="Times New Roman" w:cs="David" w:hint="eastAsia"/>
            <w:sz w:val="20"/>
            <w:szCs w:val="24"/>
            <w:rtl/>
            <w:lang w:eastAsia="he-IL"/>
          </w:rPr>
          <w:delText>קדרי</w:delText>
        </w:r>
        <w:r w:rsidRPr="00E24065" w:rsidDel="009259DE">
          <w:rPr>
            <w:rFonts w:ascii="Times New Roman" w:eastAsia="Times New Roman" w:hAnsi="Times New Roman" w:cs="David"/>
            <w:sz w:val="20"/>
            <w:szCs w:val="24"/>
            <w:rtl/>
            <w:lang w:eastAsia="he-IL"/>
          </w:rPr>
          <w:delText xml:space="preserve">, </w:delText>
        </w:r>
        <w:r w:rsidRPr="00E24065" w:rsidDel="009259DE">
          <w:rPr>
            <w:rFonts w:ascii="Times New Roman" w:eastAsia="Times New Roman" w:hAnsi="Times New Roman" w:cs="David" w:hint="eastAsia"/>
            <w:sz w:val="20"/>
            <w:szCs w:val="24"/>
            <w:rtl/>
            <w:lang w:eastAsia="he-IL"/>
          </w:rPr>
          <w:delText>שמיר</w:delText>
        </w:r>
        <w:r w:rsidRPr="00E24065" w:rsidDel="009259DE">
          <w:rPr>
            <w:rFonts w:ascii="Times New Roman" w:eastAsia="Times New Roman" w:hAnsi="Times New Roman" w:cs="David"/>
            <w:sz w:val="20"/>
            <w:szCs w:val="24"/>
            <w:rtl/>
            <w:lang w:eastAsia="he-IL"/>
          </w:rPr>
          <w:delText xml:space="preserve"> </w:delText>
        </w:r>
        <w:r w:rsidRPr="00E24065" w:rsidDel="009259DE">
          <w:rPr>
            <w:rFonts w:ascii="Times New Roman" w:eastAsia="Times New Roman" w:hAnsi="Times New Roman" w:cs="David" w:hint="eastAsia"/>
            <w:sz w:val="20"/>
            <w:szCs w:val="24"/>
            <w:rtl/>
            <w:lang w:eastAsia="he-IL"/>
          </w:rPr>
          <w:delText>ושות</w:delText>
        </w:r>
        <w:r w:rsidRPr="00E24065" w:rsidDel="009259DE">
          <w:rPr>
            <w:rFonts w:ascii="Times New Roman" w:eastAsia="Times New Roman" w:hAnsi="Times New Roman" w:cs="David"/>
            <w:sz w:val="20"/>
            <w:szCs w:val="24"/>
            <w:rtl/>
            <w:lang w:eastAsia="he-IL"/>
          </w:rPr>
          <w:delText xml:space="preserve">' </w:delText>
        </w:r>
        <w:r w:rsidRPr="00E24065" w:rsidDel="009259DE">
          <w:rPr>
            <w:rFonts w:ascii="Times New Roman" w:eastAsia="Times New Roman" w:hAnsi="Times New Roman" w:cs="David"/>
            <w:rtl/>
            <w:lang w:eastAsia="he-IL"/>
          </w:rPr>
          <w:delText>עורכי דין</w:delText>
        </w:r>
      </w:del>
    </w:p>
    <w:p w:rsidR="00A20CD9" w:rsidRDefault="00E24065">
      <w:pPr>
        <w:tabs>
          <w:tab w:val="center" w:pos="-2268"/>
          <w:tab w:val="left" w:pos="631"/>
        </w:tabs>
        <w:spacing w:before="120" w:after="0" w:line="240" w:lineRule="auto"/>
        <w:jc w:val="both"/>
        <w:pPrChange w:id="807" w:author="Ofir Tal" w:date="2021-02-17T18:48:00Z">
          <w:pPr/>
        </w:pPrChange>
      </w:pPr>
      <w:del w:id="808" w:author="Ofir Tal" w:date="2021-02-17T18:48:00Z">
        <w:r w:rsidRPr="00E24065" w:rsidDel="009259DE">
          <w:rPr>
            <w:rFonts w:ascii="Times New Roman" w:eastAsia="Times New Roman" w:hAnsi="Times New Roman" w:cs="Times New Roman"/>
            <w:rtl/>
            <w:lang w:eastAsia="he-IL"/>
          </w:rPr>
          <w:tab/>
        </w:r>
        <w:r w:rsidRPr="00E24065" w:rsidDel="009259DE">
          <w:rPr>
            <w:rFonts w:ascii="Times New Roman" w:eastAsia="Times New Roman" w:hAnsi="Times New Roman" w:cs="Times New Roman"/>
            <w:rtl/>
            <w:lang w:eastAsia="he-IL"/>
          </w:rPr>
          <w:tab/>
        </w:r>
        <w:r w:rsidRPr="00E24065" w:rsidDel="009259DE">
          <w:rPr>
            <w:rFonts w:ascii="Times New Roman" w:eastAsia="Times New Roman" w:hAnsi="Times New Roman" w:cs="Times New Roman"/>
            <w:rtl/>
            <w:lang w:eastAsia="he-IL"/>
          </w:rPr>
          <w:tab/>
        </w:r>
        <w:r w:rsidRPr="00E24065" w:rsidDel="009259DE">
          <w:rPr>
            <w:rFonts w:ascii="Times New Roman" w:eastAsia="Times New Roman" w:hAnsi="Times New Roman" w:cs="Times New Roman"/>
            <w:rtl/>
            <w:lang w:eastAsia="he-IL"/>
          </w:rPr>
          <w:tab/>
        </w:r>
      </w:del>
    </w:p>
    <w:sectPr w:rsidR="00A20CD9" w:rsidSect="006F6D61">
      <w:pgSz w:w="11906" w:h="16838"/>
      <w:pgMar w:top="1440" w:right="1152" w:bottom="1440" w:left="1440" w:header="706" w:footer="706" w:gutter="0"/>
      <w:cols w:space="708"/>
      <w:bidi/>
      <w:rtlGutter/>
      <w:docGrid w:linePitch="360"/>
      <w:sectPrChange w:id="809" w:author="Ofir Tal" w:date="2021-02-17T17:58:00Z">
        <w:sectPr w:rsidR="00A20CD9" w:rsidSect="006F6D61">
          <w:pgMar w:top="1440" w:right="1800" w:bottom="1440" w:left="1800" w:header="708" w:footer="708"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4"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164CB8"/>
    <w:rsid w:val="0018391A"/>
    <w:rsid w:val="002A285E"/>
    <w:rsid w:val="002B2049"/>
    <w:rsid w:val="002E4796"/>
    <w:rsid w:val="002F3EA9"/>
    <w:rsid w:val="003804FA"/>
    <w:rsid w:val="00435E59"/>
    <w:rsid w:val="005B643C"/>
    <w:rsid w:val="006E74D7"/>
    <w:rsid w:val="006F6D61"/>
    <w:rsid w:val="00730E5C"/>
    <w:rsid w:val="007B3E11"/>
    <w:rsid w:val="008B7788"/>
    <w:rsid w:val="009259DE"/>
    <w:rsid w:val="0096364E"/>
    <w:rsid w:val="009D6FD4"/>
    <w:rsid w:val="00A20CD9"/>
    <w:rsid w:val="00A534BA"/>
    <w:rsid w:val="00B075D9"/>
    <w:rsid w:val="00B53716"/>
    <w:rsid w:val="00D02C29"/>
    <w:rsid w:val="00D75660"/>
    <w:rsid w:val="00DE6A08"/>
    <w:rsid w:val="00E24065"/>
    <w:rsid w:val="00F552F8"/>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F6DD-8F6C-4B47-8C44-C40BEF963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3669</Words>
  <Characters>18349</Characters>
  <Application>Microsoft Office Word</Application>
  <DocSecurity>0</DocSecurity>
  <Lines>152</Lines>
  <Paragraphs>43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dcterms:created xsi:type="dcterms:W3CDTF">2021-02-17T19:09:00Z</dcterms:created>
  <dcterms:modified xsi:type="dcterms:W3CDTF">2021-02-17T19:09:00Z</dcterms:modified>
</cp:coreProperties>
</file>